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A76139" w:rsidRDefault="00EA2E89" w:rsidP="00DD55A4">
      <w:pPr>
        <w:autoSpaceDE w:val="0"/>
        <w:autoSpaceDN w:val="0"/>
        <w:adjustRightInd w:val="0"/>
        <w:rPr>
          <w:rFonts w:asciiTheme="minorHAnsi" w:hAnsiTheme="minorHAnsi" w:cs="Arial"/>
          <w:color w:val="7F7F7F" w:themeColor="text1" w:themeTint="80"/>
          <w:sz w:val="32"/>
          <w:szCs w:val="32"/>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A76139" w:rsidRDefault="004B5D4E" w:rsidP="00DD55A4">
      <w:pPr>
        <w:autoSpaceDE w:val="0"/>
        <w:autoSpaceDN w:val="0"/>
        <w:adjustRightInd w:val="0"/>
        <w:rPr>
          <w:rFonts w:asciiTheme="minorHAnsi" w:hAnsiTheme="minorHAnsi" w:cs="Arial"/>
          <w:color w:val="7F7F7F" w:themeColor="text1" w:themeTint="80"/>
          <w:sz w:val="32"/>
          <w:szCs w:val="32"/>
        </w:rPr>
      </w:pPr>
    </w:p>
    <w:p w14:paraId="47863F8C" w14:textId="26224416" w:rsidR="00EA2E89" w:rsidRPr="00561C86" w:rsidRDefault="00264996"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June</w:t>
      </w:r>
      <w:r w:rsidR="0002524D">
        <w:rPr>
          <w:rFonts w:asciiTheme="minorHAnsi" w:hAnsiTheme="minorHAnsi" w:cs="Arial"/>
          <w:color w:val="7F7F7F" w:themeColor="text1" w:themeTint="80"/>
          <w:sz w:val="44"/>
          <w:szCs w:val="44"/>
        </w:rPr>
        <w:t xml:space="preserve"> 202</w:t>
      </w:r>
      <w:r w:rsidR="0012786B">
        <w:rPr>
          <w:rFonts w:asciiTheme="minorHAnsi" w:hAnsiTheme="minorHAnsi" w:cs="Arial"/>
          <w:color w:val="7F7F7F" w:themeColor="text1" w:themeTint="80"/>
          <w:sz w:val="44"/>
          <w:szCs w:val="44"/>
        </w:rPr>
        <w:t>1</w:t>
      </w:r>
    </w:p>
    <w:p w14:paraId="3218E1F0" w14:textId="77777777" w:rsidR="00422A58" w:rsidRPr="00A76139" w:rsidRDefault="00422A58" w:rsidP="00DD55A4">
      <w:pPr>
        <w:autoSpaceDE w:val="0"/>
        <w:autoSpaceDN w:val="0"/>
        <w:adjustRightInd w:val="0"/>
        <w:rPr>
          <w:rFonts w:asciiTheme="minorHAnsi" w:hAnsiTheme="minorHAnsi" w:cs="Arial"/>
        </w:rPr>
      </w:pPr>
    </w:p>
    <w:p w14:paraId="51A8E25C" w14:textId="55B3924C" w:rsidR="00D04614" w:rsidRDefault="005D497C"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Amanda Spears, Mike Johns</w:t>
      </w:r>
    </w:p>
    <w:p w14:paraId="21CFE8B4" w14:textId="7E9F76D0" w:rsidR="0002524D" w:rsidRDefault="009D0EA2" w:rsidP="00DD55A4">
      <w:pPr>
        <w:autoSpaceDE w:val="0"/>
        <w:autoSpaceDN w:val="0"/>
        <w:adjustRightInd w:val="0"/>
        <w:rPr>
          <w:rFonts w:asciiTheme="minorHAnsi" w:hAnsiTheme="minorHAnsi" w:cs="Arial"/>
          <w:sz w:val="24"/>
          <w:szCs w:val="24"/>
        </w:rPr>
        <w:sectPr w:rsidR="0002524D" w:rsidSect="00316E2E">
          <w:headerReference w:type="even" r:id="rId9"/>
          <w:headerReference w:type="default" r:id="rId10"/>
          <w:footerReference w:type="first" r:id="rId11"/>
          <w:type w:val="nextColumn"/>
          <w:pgSz w:w="12240" w:h="15840" w:code="1"/>
          <w:pgMar w:top="1440" w:right="1440" w:bottom="1350" w:left="2160" w:header="720" w:footer="720" w:gutter="0"/>
          <w:pgNumType w:start="1"/>
          <w:cols w:space="720"/>
          <w:titlePg/>
        </w:sectPr>
      </w:pPr>
      <w:hyperlink r:id="rId12" w:history="1">
        <w:r w:rsidR="00252EC9" w:rsidRPr="002F2114">
          <w:rPr>
            <w:rStyle w:val="Hyperlink"/>
            <w:rFonts w:asciiTheme="minorHAnsi" w:hAnsiTheme="minorHAnsi" w:cs="Arial"/>
            <w:sz w:val="24"/>
            <w:szCs w:val="24"/>
          </w:rPr>
          <w:t>aspears@pointblue.org</w:t>
        </w:r>
      </w:hyperlink>
      <w:r w:rsidR="00252EC9">
        <w:rPr>
          <w:rFonts w:asciiTheme="minorHAnsi" w:hAnsiTheme="minorHAnsi" w:cs="Arial"/>
          <w:sz w:val="24"/>
          <w:szCs w:val="24"/>
        </w:rPr>
        <w:t xml:space="preserve"> </w:t>
      </w:r>
    </w:p>
    <w:p w14:paraId="6B18C909" w14:textId="77777777" w:rsidR="0026630C" w:rsidRPr="00A76139" w:rsidRDefault="0026630C" w:rsidP="00DD55A4">
      <w:pPr>
        <w:autoSpaceDE w:val="0"/>
        <w:autoSpaceDN w:val="0"/>
        <w:adjustRightInd w:val="0"/>
        <w:rPr>
          <w:rFonts w:asciiTheme="minorHAnsi" w:hAnsiTheme="minorHAnsi" w:cs="Arial"/>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47787C89"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partnerships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3"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Pr="00A76139" w:rsidRDefault="00EA2E89" w:rsidP="00DD55A4">
      <w:pPr>
        <w:pStyle w:val="BodyText"/>
        <w:pBdr>
          <w:bottom w:val="single" w:sz="6" w:space="1" w:color="auto"/>
        </w:pBdr>
        <w:tabs>
          <w:tab w:val="left" w:pos="9360"/>
        </w:tabs>
        <w:jc w:val="left"/>
        <w:rPr>
          <w:rFonts w:asciiTheme="minorHAnsi" w:hAnsiTheme="minorHAnsi"/>
          <w:b w:val="0"/>
          <w:sz w:val="20"/>
        </w:rPr>
      </w:pPr>
    </w:p>
    <w:p w14:paraId="231B0382" w14:textId="2B389DC2" w:rsidR="007202B9" w:rsidRPr="00A76139" w:rsidRDefault="007202B9" w:rsidP="00DD55A4">
      <w:pPr>
        <w:pStyle w:val="BodyText"/>
        <w:tabs>
          <w:tab w:val="left" w:pos="9360"/>
        </w:tabs>
        <w:jc w:val="left"/>
        <w:rPr>
          <w:rFonts w:asciiTheme="minorHAnsi" w:hAnsiTheme="minorHAnsi"/>
          <w:b w:val="0"/>
          <w:sz w:val="20"/>
        </w:rPr>
      </w:pPr>
    </w:p>
    <w:p w14:paraId="6C618A32" w14:textId="7B59CF70" w:rsidR="00810BE6" w:rsidRPr="00F67189" w:rsidRDefault="00810BE6" w:rsidP="009D7606">
      <w:pPr>
        <w:spacing w:after="240"/>
        <w:rPr>
          <w:rFonts w:asciiTheme="minorHAnsi" w:hAnsiTheme="minorHAnsi"/>
          <w:b/>
          <w:color w:val="005A9E"/>
          <w:sz w:val="32"/>
          <w:szCs w:val="32"/>
        </w:rPr>
      </w:pPr>
      <w:r w:rsidRPr="00F67189">
        <w:rPr>
          <w:rFonts w:asciiTheme="minorHAnsi" w:hAnsiTheme="minorHAnsi"/>
          <w:b/>
          <w:color w:val="005A9E"/>
          <w:sz w:val="32"/>
          <w:szCs w:val="32"/>
        </w:rPr>
        <w:t>Island Visitors</w:t>
      </w:r>
    </w:p>
    <w:p w14:paraId="058F1EE5" w14:textId="302CFC44" w:rsidR="009D61AA" w:rsidRPr="00F67189" w:rsidRDefault="00810BE6" w:rsidP="00711BF5">
      <w:pPr>
        <w:rPr>
          <w:rFonts w:asciiTheme="minorHAnsi" w:hAnsiTheme="minorHAnsi"/>
          <w:sz w:val="24"/>
          <w:szCs w:val="24"/>
        </w:rPr>
      </w:pPr>
      <w:r w:rsidRPr="00F67189">
        <w:rPr>
          <w:rFonts w:asciiTheme="minorHAnsi" w:hAnsiTheme="minorHAnsi"/>
          <w:b/>
          <w:sz w:val="24"/>
          <w:szCs w:val="24"/>
        </w:rPr>
        <w:t>Point Blue</w:t>
      </w:r>
      <w:r w:rsidRPr="00F67189">
        <w:rPr>
          <w:rFonts w:asciiTheme="minorHAnsi" w:hAnsiTheme="minorHAnsi"/>
          <w:sz w:val="24"/>
          <w:szCs w:val="24"/>
        </w:rPr>
        <w:t>:</w:t>
      </w:r>
      <w:r w:rsidR="0091521B" w:rsidRPr="00F67189">
        <w:rPr>
          <w:rFonts w:asciiTheme="minorHAnsi" w:hAnsiTheme="minorHAnsi"/>
          <w:sz w:val="24"/>
          <w:szCs w:val="24"/>
        </w:rPr>
        <w:t xml:space="preserve"> </w:t>
      </w:r>
      <w:r w:rsidR="00125DEE" w:rsidRPr="00F67189">
        <w:rPr>
          <w:rFonts w:asciiTheme="minorHAnsi" w:hAnsiTheme="minorHAnsi"/>
          <w:sz w:val="24"/>
          <w:szCs w:val="24"/>
        </w:rPr>
        <w:t xml:space="preserve">Olivia Boisen, </w:t>
      </w:r>
      <w:r w:rsidR="00BD610C" w:rsidRPr="00F67189">
        <w:rPr>
          <w:rFonts w:asciiTheme="minorHAnsi" w:hAnsiTheme="minorHAnsi"/>
          <w:sz w:val="24"/>
          <w:szCs w:val="24"/>
        </w:rPr>
        <w:t>Danielle Devincenzi,</w:t>
      </w:r>
      <w:r w:rsidR="00125DEE" w:rsidRPr="00F67189">
        <w:rPr>
          <w:rFonts w:asciiTheme="minorHAnsi" w:hAnsiTheme="minorHAnsi"/>
          <w:sz w:val="24"/>
          <w:szCs w:val="24"/>
        </w:rPr>
        <w:t xml:space="preserve"> Katie Douglas,</w:t>
      </w:r>
      <w:r w:rsidR="00BD610C" w:rsidRPr="00F67189">
        <w:rPr>
          <w:rFonts w:asciiTheme="minorHAnsi" w:hAnsiTheme="minorHAnsi"/>
          <w:sz w:val="24"/>
          <w:szCs w:val="24"/>
        </w:rPr>
        <w:t xml:space="preserve"> </w:t>
      </w:r>
      <w:r w:rsidR="00C847E0" w:rsidRPr="00F67189">
        <w:rPr>
          <w:rFonts w:asciiTheme="minorHAnsi" w:hAnsiTheme="minorHAnsi"/>
          <w:sz w:val="24"/>
          <w:szCs w:val="24"/>
        </w:rPr>
        <w:t xml:space="preserve">Rebecca Forney, </w:t>
      </w:r>
      <w:r w:rsidR="00125DEE" w:rsidRPr="00F67189">
        <w:rPr>
          <w:rFonts w:asciiTheme="minorHAnsi" w:hAnsiTheme="minorHAnsi"/>
          <w:sz w:val="24"/>
          <w:szCs w:val="24"/>
        </w:rPr>
        <w:t xml:space="preserve">Sarah Hecocks, </w:t>
      </w:r>
      <w:r w:rsidR="00C847E0" w:rsidRPr="00F67189">
        <w:rPr>
          <w:rFonts w:asciiTheme="minorHAnsi" w:hAnsiTheme="minorHAnsi"/>
          <w:sz w:val="24"/>
          <w:szCs w:val="24"/>
        </w:rPr>
        <w:t xml:space="preserve">Mike Johns, </w:t>
      </w:r>
      <w:r w:rsidR="00F67189" w:rsidRPr="00F67189">
        <w:rPr>
          <w:rFonts w:asciiTheme="minorHAnsi" w:hAnsiTheme="minorHAnsi"/>
          <w:sz w:val="24"/>
          <w:szCs w:val="24"/>
        </w:rPr>
        <w:t>Theresa Rizza</w:t>
      </w:r>
      <w:r w:rsidR="00125DEE" w:rsidRPr="00F67189">
        <w:rPr>
          <w:rFonts w:asciiTheme="minorHAnsi" w:hAnsiTheme="minorHAnsi"/>
          <w:sz w:val="24"/>
          <w:szCs w:val="24"/>
        </w:rPr>
        <w:t>,</w:t>
      </w:r>
      <w:r w:rsidR="00C847E0" w:rsidRPr="00F67189">
        <w:rPr>
          <w:rFonts w:asciiTheme="minorHAnsi" w:hAnsiTheme="minorHAnsi"/>
          <w:sz w:val="24"/>
          <w:szCs w:val="24"/>
        </w:rPr>
        <w:t xml:space="preserve"> </w:t>
      </w:r>
      <w:r w:rsidR="00F67189" w:rsidRPr="00F67189">
        <w:rPr>
          <w:rFonts w:asciiTheme="minorHAnsi" w:hAnsiTheme="minorHAnsi"/>
          <w:sz w:val="24"/>
          <w:szCs w:val="24"/>
        </w:rPr>
        <w:t xml:space="preserve">Stella Solasz, </w:t>
      </w:r>
      <w:r w:rsidR="00C847E0" w:rsidRPr="00F67189">
        <w:rPr>
          <w:rFonts w:asciiTheme="minorHAnsi" w:hAnsiTheme="minorHAnsi"/>
          <w:sz w:val="24"/>
          <w:szCs w:val="24"/>
        </w:rPr>
        <w:t>Amanda Spears</w:t>
      </w:r>
      <w:r w:rsidR="00BD610C" w:rsidRPr="00F67189">
        <w:rPr>
          <w:rFonts w:asciiTheme="minorHAnsi" w:hAnsiTheme="minorHAnsi"/>
          <w:sz w:val="24"/>
          <w:szCs w:val="24"/>
        </w:rPr>
        <w:t>.</w:t>
      </w:r>
    </w:p>
    <w:p w14:paraId="54E92A3F" w14:textId="100683BD" w:rsidR="00F67189" w:rsidRPr="00F67189" w:rsidRDefault="00F67189" w:rsidP="00711BF5">
      <w:pPr>
        <w:rPr>
          <w:rFonts w:asciiTheme="minorHAnsi" w:hAnsiTheme="minorHAnsi"/>
          <w:sz w:val="24"/>
          <w:szCs w:val="24"/>
        </w:rPr>
      </w:pPr>
    </w:p>
    <w:p w14:paraId="64F89CC2" w14:textId="348F6761" w:rsidR="00F67189" w:rsidRPr="00F67189" w:rsidRDefault="00F67189" w:rsidP="00711BF5">
      <w:pPr>
        <w:rPr>
          <w:rFonts w:asciiTheme="minorHAnsi" w:hAnsiTheme="minorHAnsi"/>
          <w:b/>
          <w:bCs/>
          <w:sz w:val="24"/>
          <w:szCs w:val="24"/>
        </w:rPr>
      </w:pPr>
      <w:r w:rsidRPr="00F67189">
        <w:rPr>
          <w:rFonts w:asciiTheme="minorHAnsi" w:hAnsiTheme="minorHAnsi"/>
          <w:b/>
          <w:bCs/>
          <w:sz w:val="24"/>
          <w:szCs w:val="24"/>
        </w:rPr>
        <w:t>San Jose State University</w:t>
      </w:r>
      <w:r w:rsidR="00BF41BF">
        <w:rPr>
          <w:rFonts w:asciiTheme="minorHAnsi" w:hAnsiTheme="minorHAnsi"/>
          <w:b/>
          <w:bCs/>
          <w:sz w:val="24"/>
          <w:szCs w:val="24"/>
        </w:rPr>
        <w:t>:</w:t>
      </w:r>
      <w:r w:rsidRPr="00F67189">
        <w:rPr>
          <w:rFonts w:asciiTheme="minorHAnsi" w:hAnsiTheme="minorHAnsi"/>
          <w:b/>
          <w:bCs/>
          <w:sz w:val="24"/>
          <w:szCs w:val="24"/>
        </w:rPr>
        <w:t xml:space="preserve"> </w:t>
      </w:r>
      <w:r w:rsidRPr="00F67189">
        <w:rPr>
          <w:rFonts w:asciiTheme="minorHAnsi" w:hAnsiTheme="minorHAnsi"/>
          <w:sz w:val="24"/>
          <w:szCs w:val="24"/>
        </w:rPr>
        <w:t>Scott Shaffer.</w:t>
      </w:r>
    </w:p>
    <w:p w14:paraId="7BABFF28" w14:textId="6B86EDED" w:rsidR="00C847E0" w:rsidRPr="00BF41BF" w:rsidRDefault="00BF41BF" w:rsidP="00A048BB">
      <w:pPr>
        <w:spacing w:before="240"/>
        <w:rPr>
          <w:rFonts w:asciiTheme="minorHAnsi" w:hAnsiTheme="minorHAnsi"/>
          <w:sz w:val="24"/>
          <w:szCs w:val="24"/>
        </w:rPr>
      </w:pPr>
      <w:r w:rsidRPr="00BF41BF">
        <w:rPr>
          <w:rFonts w:asciiTheme="minorHAnsi" w:hAnsiTheme="minorHAnsi"/>
          <w:sz w:val="24"/>
          <w:szCs w:val="24"/>
        </w:rPr>
        <w:t>June 8</w:t>
      </w:r>
      <w:r w:rsidRPr="00BF41BF">
        <w:rPr>
          <w:rFonts w:asciiTheme="minorHAnsi" w:hAnsiTheme="minorHAnsi"/>
          <w:sz w:val="24"/>
          <w:szCs w:val="24"/>
          <w:vertAlign w:val="superscript"/>
        </w:rPr>
        <w:t>th</w:t>
      </w:r>
      <w:r w:rsidR="00C847E0" w:rsidRPr="00BF41BF">
        <w:rPr>
          <w:rFonts w:asciiTheme="minorHAnsi" w:hAnsiTheme="minorHAnsi"/>
          <w:sz w:val="24"/>
          <w:szCs w:val="24"/>
        </w:rPr>
        <w:t xml:space="preserve">: </w:t>
      </w:r>
      <w:r w:rsidR="00C847E0" w:rsidRPr="00BF41BF">
        <w:rPr>
          <w:rFonts w:asciiTheme="minorHAnsi" w:hAnsiTheme="minorHAnsi"/>
          <w:b/>
          <w:bCs/>
          <w:sz w:val="24"/>
          <w:szCs w:val="24"/>
        </w:rPr>
        <w:t>“</w:t>
      </w:r>
      <w:r w:rsidRPr="00BF41BF">
        <w:rPr>
          <w:rFonts w:asciiTheme="minorHAnsi" w:hAnsiTheme="minorHAnsi"/>
          <w:b/>
          <w:bCs/>
          <w:sz w:val="24"/>
          <w:szCs w:val="24"/>
        </w:rPr>
        <w:t>So Good</w:t>
      </w:r>
      <w:r w:rsidR="00C847E0" w:rsidRPr="00BF41BF">
        <w:rPr>
          <w:rFonts w:asciiTheme="minorHAnsi" w:hAnsiTheme="minorHAnsi"/>
          <w:b/>
          <w:bCs/>
          <w:sz w:val="24"/>
          <w:szCs w:val="24"/>
        </w:rPr>
        <w:t xml:space="preserve">” </w:t>
      </w:r>
      <w:r w:rsidR="00C847E0" w:rsidRPr="00BF41BF">
        <w:rPr>
          <w:rFonts w:asciiTheme="minorHAnsi" w:hAnsiTheme="minorHAnsi"/>
          <w:sz w:val="24"/>
          <w:szCs w:val="24"/>
        </w:rPr>
        <w:t xml:space="preserve">(skipper </w:t>
      </w:r>
      <w:r w:rsidRPr="00BF41BF">
        <w:rPr>
          <w:rFonts w:asciiTheme="minorHAnsi" w:hAnsiTheme="minorHAnsi"/>
          <w:sz w:val="24"/>
          <w:szCs w:val="24"/>
        </w:rPr>
        <w:t>Harmon Shragge</w:t>
      </w:r>
      <w:r w:rsidR="00C847E0" w:rsidRPr="00BF41BF">
        <w:rPr>
          <w:rFonts w:asciiTheme="minorHAnsi" w:hAnsiTheme="minorHAnsi"/>
          <w:sz w:val="24"/>
          <w:szCs w:val="24"/>
        </w:rPr>
        <w:t xml:space="preserve">) brought out </w:t>
      </w:r>
      <w:r>
        <w:rPr>
          <w:rFonts w:asciiTheme="minorHAnsi" w:hAnsiTheme="minorHAnsi"/>
          <w:sz w:val="24"/>
          <w:szCs w:val="24"/>
        </w:rPr>
        <w:t>Amanda Spears and departed with Scott Shaffer.</w:t>
      </w:r>
    </w:p>
    <w:p w14:paraId="4C3D9463" w14:textId="0E09FC3D" w:rsidR="005A387B" w:rsidRPr="00264996" w:rsidRDefault="00BF41BF" w:rsidP="00BF41BF">
      <w:pPr>
        <w:spacing w:before="240"/>
        <w:rPr>
          <w:rFonts w:asciiTheme="minorHAnsi" w:hAnsiTheme="minorHAnsi"/>
          <w:sz w:val="24"/>
          <w:szCs w:val="24"/>
          <w:highlight w:val="yellow"/>
        </w:rPr>
      </w:pPr>
      <w:r>
        <w:rPr>
          <w:rFonts w:asciiTheme="minorHAnsi" w:hAnsiTheme="minorHAnsi"/>
          <w:sz w:val="24"/>
          <w:szCs w:val="24"/>
        </w:rPr>
        <w:t>June 19</w:t>
      </w:r>
      <w:r w:rsidRPr="00BF41BF">
        <w:rPr>
          <w:rFonts w:asciiTheme="minorHAnsi" w:hAnsiTheme="minorHAnsi"/>
          <w:sz w:val="24"/>
          <w:szCs w:val="24"/>
          <w:vertAlign w:val="superscript"/>
        </w:rPr>
        <w:t>th</w:t>
      </w:r>
      <w:r w:rsidR="007636E1" w:rsidRPr="00BF41BF">
        <w:rPr>
          <w:rFonts w:asciiTheme="minorHAnsi" w:hAnsiTheme="minorHAnsi"/>
          <w:sz w:val="24"/>
          <w:szCs w:val="24"/>
        </w:rPr>
        <w:t xml:space="preserve">: </w:t>
      </w:r>
      <w:r w:rsidR="007636E1" w:rsidRPr="00BF41BF">
        <w:rPr>
          <w:rFonts w:asciiTheme="minorHAnsi" w:hAnsiTheme="minorHAnsi"/>
          <w:b/>
          <w:bCs/>
          <w:sz w:val="24"/>
          <w:szCs w:val="24"/>
        </w:rPr>
        <w:t xml:space="preserve">“So Good” </w:t>
      </w:r>
      <w:r w:rsidR="007636E1" w:rsidRPr="00BF41BF">
        <w:rPr>
          <w:rFonts w:asciiTheme="minorHAnsi" w:hAnsiTheme="minorHAnsi"/>
          <w:sz w:val="24"/>
          <w:szCs w:val="24"/>
        </w:rPr>
        <w:t xml:space="preserve">(skipper Harmon Shragge) brought out </w:t>
      </w:r>
      <w:r>
        <w:rPr>
          <w:rFonts w:asciiTheme="minorHAnsi" w:hAnsiTheme="minorHAnsi"/>
          <w:sz w:val="24"/>
          <w:szCs w:val="24"/>
        </w:rPr>
        <w:t>Theresa Rizza and Stella Solasz</w:t>
      </w:r>
      <w:r w:rsidR="00854AE2" w:rsidRPr="00BF41BF">
        <w:rPr>
          <w:rFonts w:asciiTheme="minorHAnsi" w:hAnsiTheme="minorHAnsi"/>
          <w:sz w:val="24"/>
          <w:szCs w:val="24"/>
        </w:rPr>
        <w:t xml:space="preserve"> and</w:t>
      </w:r>
      <w:r w:rsidR="007636E1" w:rsidRPr="00BF41BF">
        <w:rPr>
          <w:rFonts w:asciiTheme="minorHAnsi" w:hAnsiTheme="minorHAnsi"/>
          <w:sz w:val="24"/>
          <w:szCs w:val="24"/>
        </w:rPr>
        <w:t xml:space="preserve"> departed with </w:t>
      </w:r>
      <w:r>
        <w:rPr>
          <w:rFonts w:asciiTheme="minorHAnsi" w:hAnsiTheme="minorHAnsi"/>
          <w:sz w:val="24"/>
          <w:szCs w:val="24"/>
        </w:rPr>
        <w:t>Mike Johns.</w:t>
      </w:r>
    </w:p>
    <w:p w14:paraId="3A4DC54E" w14:textId="63B11E97" w:rsidR="00BD610C" w:rsidRPr="00264996" w:rsidRDefault="00BD610C" w:rsidP="00BD610C">
      <w:pPr>
        <w:rPr>
          <w:rFonts w:asciiTheme="minorHAnsi" w:hAnsiTheme="minorHAnsi"/>
          <w:sz w:val="24"/>
          <w:szCs w:val="24"/>
          <w:highlight w:val="yellow"/>
        </w:rPr>
      </w:pPr>
    </w:p>
    <w:p w14:paraId="201DD51D" w14:textId="77777777" w:rsidR="00F13008" w:rsidRPr="00BF41BF" w:rsidRDefault="00F13008" w:rsidP="009D7606">
      <w:pPr>
        <w:rPr>
          <w:rFonts w:asciiTheme="minorHAnsi" w:hAnsiTheme="minorHAnsi"/>
          <w:b/>
          <w:color w:val="005A9E"/>
          <w:sz w:val="32"/>
          <w:szCs w:val="32"/>
        </w:rPr>
      </w:pPr>
      <w:r w:rsidRPr="00BF41BF">
        <w:rPr>
          <w:rFonts w:asciiTheme="minorHAnsi" w:hAnsiTheme="minorHAnsi"/>
          <w:b/>
          <w:color w:val="005A9E"/>
          <w:sz w:val="32"/>
          <w:szCs w:val="32"/>
        </w:rPr>
        <w:t>West End Island Visitors</w:t>
      </w:r>
    </w:p>
    <w:p w14:paraId="1CEF6AD0" w14:textId="42377576" w:rsidR="00F13008" w:rsidRPr="00BF41BF" w:rsidRDefault="00F13008" w:rsidP="005A387B">
      <w:pPr>
        <w:jc w:val="both"/>
        <w:rPr>
          <w:rFonts w:asciiTheme="minorHAnsi" w:hAnsiTheme="minorHAnsi"/>
          <w:sz w:val="24"/>
          <w:szCs w:val="24"/>
        </w:rPr>
      </w:pPr>
      <w:r w:rsidRPr="00BF41BF">
        <w:rPr>
          <w:rFonts w:asciiTheme="minorHAnsi" w:hAnsiTheme="minorHAnsi"/>
          <w:sz w:val="24"/>
          <w:szCs w:val="24"/>
        </w:rPr>
        <w:t>None</w:t>
      </w:r>
    </w:p>
    <w:p w14:paraId="0E1AB9E0" w14:textId="77777777" w:rsidR="00F13008" w:rsidRPr="00264996" w:rsidRDefault="00F13008" w:rsidP="00BD610C">
      <w:pPr>
        <w:rPr>
          <w:rFonts w:asciiTheme="minorHAnsi" w:hAnsiTheme="minorHAnsi"/>
          <w:sz w:val="24"/>
          <w:szCs w:val="24"/>
          <w:highlight w:val="yellow"/>
        </w:rPr>
      </w:pPr>
    </w:p>
    <w:p w14:paraId="751CC33E" w14:textId="4B2502EF" w:rsidR="00B56D6E" w:rsidRPr="00BF41BF" w:rsidRDefault="000D150F" w:rsidP="00BD610C">
      <w:pPr>
        <w:rPr>
          <w:rFonts w:asciiTheme="minorHAnsi" w:hAnsiTheme="minorHAnsi"/>
          <w:sz w:val="24"/>
          <w:szCs w:val="24"/>
        </w:rPr>
      </w:pPr>
      <w:r w:rsidRPr="00BF41BF">
        <w:rPr>
          <w:rFonts w:asciiTheme="minorHAnsi" w:hAnsiTheme="minorHAnsi"/>
          <w:b/>
          <w:sz w:val="24"/>
          <w:szCs w:val="24"/>
        </w:rPr>
        <w:t xml:space="preserve">COVID-19:  </w:t>
      </w:r>
      <w:r w:rsidRPr="00BF41BF">
        <w:rPr>
          <w:rFonts w:asciiTheme="minorHAnsi" w:hAnsiTheme="minorHAnsi"/>
          <w:sz w:val="24"/>
          <w:szCs w:val="24"/>
        </w:rPr>
        <w:t>In response to</w:t>
      </w:r>
      <w:r w:rsidR="0002524D" w:rsidRPr="00BF41BF">
        <w:rPr>
          <w:rFonts w:asciiTheme="minorHAnsi" w:hAnsiTheme="minorHAnsi"/>
          <w:sz w:val="24"/>
          <w:szCs w:val="24"/>
        </w:rPr>
        <w:t xml:space="preserve"> ongoing</w:t>
      </w:r>
      <w:r w:rsidRPr="00BF41BF">
        <w:rPr>
          <w:rFonts w:asciiTheme="minorHAnsi" w:hAnsiTheme="minorHAnsi"/>
          <w:sz w:val="24"/>
          <w:szCs w:val="24"/>
        </w:rPr>
        <w:t xml:space="preserve"> concerns over impacts of this global pandemic, certain precautionary measures were taken this month to minimize the risk of COVID-19 infecting </w:t>
      </w:r>
      <w:r w:rsidRPr="00BF41BF">
        <w:rPr>
          <w:rFonts w:asciiTheme="minorHAnsi" w:hAnsiTheme="minorHAnsi"/>
          <w:sz w:val="24"/>
          <w:szCs w:val="24"/>
        </w:rPr>
        <w:lastRenderedPageBreak/>
        <w:t xml:space="preserve">island personnel: </w:t>
      </w:r>
      <w:del w:id="0" w:author="Clevenstine, Alyssa J" w:date="2021-07-13T16:52:00Z">
        <w:r w:rsidRPr="00BF41BF" w:rsidDel="0071511A">
          <w:rPr>
            <w:rFonts w:asciiTheme="minorHAnsi" w:hAnsiTheme="minorHAnsi"/>
            <w:sz w:val="24"/>
            <w:szCs w:val="24"/>
          </w:rPr>
          <w:delText xml:space="preserve"> </w:delText>
        </w:r>
      </w:del>
      <w:r w:rsidR="003B3DFB" w:rsidRPr="00BF41BF">
        <w:rPr>
          <w:rFonts w:asciiTheme="minorHAnsi" w:hAnsiTheme="minorHAnsi"/>
          <w:sz w:val="24"/>
          <w:szCs w:val="24"/>
        </w:rPr>
        <w:t>staff and research assistan</w:t>
      </w:r>
      <w:ins w:id="1" w:author="Clevenstine, Alyssa J" w:date="2021-07-13T16:52:00Z">
        <w:r w:rsidR="0071511A">
          <w:rPr>
            <w:rFonts w:asciiTheme="minorHAnsi" w:hAnsiTheme="minorHAnsi"/>
            <w:sz w:val="24"/>
            <w:szCs w:val="24"/>
          </w:rPr>
          <w:t>t</w:t>
        </w:r>
      </w:ins>
      <w:del w:id="2" w:author="Clevenstine, Alyssa J" w:date="2021-07-13T16:52:00Z">
        <w:r w:rsidR="003B3DFB" w:rsidRPr="00BF41BF" w:rsidDel="0071511A">
          <w:rPr>
            <w:rFonts w:asciiTheme="minorHAnsi" w:hAnsiTheme="minorHAnsi"/>
            <w:sz w:val="24"/>
            <w:szCs w:val="24"/>
          </w:rPr>
          <w:delText>ce</w:delText>
        </w:r>
      </w:del>
      <w:r w:rsidR="003B3DFB" w:rsidRPr="00BF41BF">
        <w:rPr>
          <w:rFonts w:asciiTheme="minorHAnsi" w:hAnsiTheme="minorHAnsi"/>
          <w:sz w:val="24"/>
          <w:szCs w:val="24"/>
        </w:rPr>
        <w:t xml:space="preserve">s were required to quarantine for a minimum of 14 days prior to </w:t>
      </w:r>
      <w:r w:rsidR="00B82739" w:rsidRPr="00BF41BF">
        <w:rPr>
          <w:rFonts w:asciiTheme="minorHAnsi" w:hAnsiTheme="minorHAnsi"/>
          <w:sz w:val="24"/>
          <w:szCs w:val="24"/>
        </w:rPr>
        <w:t>arrival</w:t>
      </w:r>
      <w:r w:rsidR="003B3DFB" w:rsidRPr="00BF41BF">
        <w:rPr>
          <w:rFonts w:asciiTheme="minorHAnsi" w:hAnsiTheme="minorHAnsi"/>
          <w:sz w:val="24"/>
          <w:szCs w:val="24"/>
        </w:rPr>
        <w:t xml:space="preserve"> and provide proof of a negative test; </w:t>
      </w:r>
      <w:r w:rsidR="005A387B" w:rsidRPr="00BF41BF">
        <w:rPr>
          <w:rFonts w:asciiTheme="minorHAnsi" w:hAnsiTheme="minorHAnsi"/>
          <w:sz w:val="24"/>
          <w:szCs w:val="24"/>
        </w:rPr>
        <w:t xml:space="preserve">and </w:t>
      </w:r>
      <w:r w:rsidR="003B3DFB" w:rsidRPr="00BF41BF">
        <w:rPr>
          <w:rFonts w:asciiTheme="minorHAnsi" w:hAnsiTheme="minorHAnsi"/>
          <w:sz w:val="24"/>
          <w:szCs w:val="24"/>
        </w:rPr>
        <w:t>t</w:t>
      </w:r>
      <w:r w:rsidR="006154F3" w:rsidRPr="00BF41BF">
        <w:rPr>
          <w:rFonts w:asciiTheme="minorHAnsi" w:hAnsiTheme="minorHAnsi"/>
          <w:sz w:val="24"/>
          <w:szCs w:val="24"/>
        </w:rPr>
        <w:t xml:space="preserve">he use of </w:t>
      </w:r>
      <w:r w:rsidRPr="00BF41BF">
        <w:rPr>
          <w:rFonts w:asciiTheme="minorHAnsi" w:hAnsiTheme="minorHAnsi"/>
          <w:sz w:val="24"/>
          <w:szCs w:val="24"/>
        </w:rPr>
        <w:t xml:space="preserve">PPE </w:t>
      </w:r>
      <w:r w:rsidR="003B3DFB" w:rsidRPr="00BF41BF">
        <w:rPr>
          <w:rFonts w:asciiTheme="minorHAnsi" w:hAnsiTheme="minorHAnsi"/>
          <w:sz w:val="24"/>
          <w:szCs w:val="24"/>
        </w:rPr>
        <w:t xml:space="preserve">by crew members and island personnel </w:t>
      </w:r>
      <w:r w:rsidR="0035299A" w:rsidRPr="00BF41BF">
        <w:rPr>
          <w:rFonts w:asciiTheme="minorHAnsi" w:hAnsiTheme="minorHAnsi"/>
          <w:sz w:val="24"/>
          <w:szCs w:val="24"/>
        </w:rPr>
        <w:t xml:space="preserve">was </w:t>
      </w:r>
      <w:r w:rsidR="006154F3" w:rsidRPr="00BF41BF">
        <w:rPr>
          <w:rFonts w:asciiTheme="minorHAnsi" w:hAnsiTheme="minorHAnsi"/>
          <w:sz w:val="24"/>
          <w:szCs w:val="24"/>
        </w:rPr>
        <w:t>required</w:t>
      </w:r>
      <w:r w:rsidR="0035299A" w:rsidRPr="00BF41BF">
        <w:rPr>
          <w:rFonts w:asciiTheme="minorHAnsi" w:hAnsiTheme="minorHAnsi"/>
          <w:sz w:val="24"/>
          <w:szCs w:val="24"/>
        </w:rPr>
        <w:t xml:space="preserve"> </w:t>
      </w:r>
      <w:r w:rsidR="006154F3" w:rsidRPr="00BF41BF">
        <w:rPr>
          <w:rFonts w:asciiTheme="minorHAnsi" w:hAnsiTheme="minorHAnsi"/>
          <w:sz w:val="24"/>
          <w:szCs w:val="24"/>
        </w:rPr>
        <w:t>during the</w:t>
      </w:r>
      <w:r w:rsidR="003B3DFB" w:rsidRPr="00BF41BF">
        <w:rPr>
          <w:rFonts w:asciiTheme="minorHAnsi" w:hAnsiTheme="minorHAnsi"/>
          <w:sz w:val="24"/>
          <w:szCs w:val="24"/>
        </w:rPr>
        <w:t xml:space="preserve"> patrol runs and</w:t>
      </w:r>
      <w:r w:rsidR="006154F3" w:rsidRPr="00BF41BF">
        <w:rPr>
          <w:rFonts w:asciiTheme="minorHAnsi" w:hAnsiTheme="minorHAnsi"/>
          <w:sz w:val="24"/>
          <w:szCs w:val="24"/>
        </w:rPr>
        <w:t xml:space="preserve"> landing</w:t>
      </w:r>
      <w:r w:rsidR="003B3DFB" w:rsidRPr="00BF41BF">
        <w:rPr>
          <w:rFonts w:asciiTheme="minorHAnsi" w:hAnsiTheme="minorHAnsi"/>
          <w:sz w:val="24"/>
          <w:szCs w:val="24"/>
        </w:rPr>
        <w:t xml:space="preserve"> operations</w:t>
      </w:r>
      <w:r w:rsidRPr="00BF41BF">
        <w:rPr>
          <w:rFonts w:asciiTheme="minorHAnsi" w:hAnsiTheme="minorHAnsi"/>
          <w:sz w:val="24"/>
          <w:szCs w:val="24"/>
        </w:rPr>
        <w:t>. Only essential personnel are currently permitted on the island until further notice.</w:t>
      </w:r>
      <w:r w:rsidR="005A387B" w:rsidRPr="00BF41BF">
        <w:rPr>
          <w:rFonts w:asciiTheme="minorHAnsi" w:hAnsiTheme="minorHAnsi"/>
          <w:sz w:val="24"/>
          <w:szCs w:val="24"/>
        </w:rPr>
        <w:t xml:space="preserve"> </w:t>
      </w:r>
    </w:p>
    <w:p w14:paraId="6BE1044D" w14:textId="77777777" w:rsidR="00B56D6E" w:rsidRPr="00BF41BF" w:rsidRDefault="00B56D6E" w:rsidP="00BD610C">
      <w:pPr>
        <w:rPr>
          <w:rFonts w:asciiTheme="minorHAnsi" w:hAnsiTheme="minorHAnsi"/>
          <w:sz w:val="24"/>
          <w:szCs w:val="24"/>
        </w:rPr>
      </w:pPr>
    </w:p>
    <w:p w14:paraId="11B944BF" w14:textId="1BC60B80" w:rsidR="004659B1" w:rsidRPr="00BF41BF" w:rsidRDefault="005A387B" w:rsidP="00BD610C">
      <w:pPr>
        <w:rPr>
          <w:rFonts w:asciiTheme="minorHAnsi" w:hAnsiTheme="minorHAnsi"/>
          <w:sz w:val="24"/>
          <w:szCs w:val="24"/>
        </w:rPr>
      </w:pPr>
      <w:r w:rsidRPr="00BF41BF">
        <w:rPr>
          <w:rFonts w:asciiTheme="minorHAnsi" w:hAnsiTheme="minorHAnsi"/>
          <w:sz w:val="24"/>
          <w:szCs w:val="24"/>
        </w:rPr>
        <w:t>Vaccine availabilit</w:t>
      </w:r>
      <w:r w:rsidR="00B56D6E" w:rsidRPr="00BF41BF">
        <w:rPr>
          <w:rFonts w:asciiTheme="minorHAnsi" w:hAnsiTheme="minorHAnsi"/>
          <w:sz w:val="24"/>
          <w:szCs w:val="24"/>
        </w:rPr>
        <w:t>y</w:t>
      </w:r>
      <w:r w:rsidRPr="00BF41BF">
        <w:rPr>
          <w:rFonts w:asciiTheme="minorHAnsi" w:hAnsiTheme="minorHAnsi"/>
          <w:sz w:val="24"/>
          <w:szCs w:val="24"/>
        </w:rPr>
        <w:t xml:space="preserve"> has increased dramatically</w:t>
      </w:r>
      <w:r w:rsidR="00B56D6E" w:rsidRPr="00BF41BF">
        <w:rPr>
          <w:rFonts w:asciiTheme="minorHAnsi" w:hAnsiTheme="minorHAnsi"/>
          <w:sz w:val="24"/>
          <w:szCs w:val="24"/>
        </w:rPr>
        <w:t xml:space="preserve"> nation-wide</w:t>
      </w:r>
      <w:r w:rsidRPr="00BF41BF">
        <w:rPr>
          <w:rFonts w:asciiTheme="minorHAnsi" w:hAnsiTheme="minorHAnsi"/>
          <w:sz w:val="24"/>
          <w:szCs w:val="24"/>
        </w:rPr>
        <w:t xml:space="preserve"> since March 2021, and all incoming personnel have received at least one dose</w:t>
      </w:r>
      <w:r w:rsidR="00B56D6E" w:rsidRPr="00BF41BF">
        <w:rPr>
          <w:rFonts w:asciiTheme="minorHAnsi" w:hAnsiTheme="minorHAnsi"/>
          <w:sz w:val="24"/>
          <w:szCs w:val="24"/>
        </w:rPr>
        <w:t xml:space="preserve"> or are fully immunized. Only one research assistant on the island remains unvaccinated.</w:t>
      </w:r>
    </w:p>
    <w:p w14:paraId="5AD9BADA" w14:textId="77777777" w:rsidR="00345C28" w:rsidRPr="00264996" w:rsidRDefault="00345C28" w:rsidP="00A76139">
      <w:pPr>
        <w:rPr>
          <w:rFonts w:asciiTheme="minorHAnsi" w:hAnsiTheme="minorHAnsi"/>
          <w:sz w:val="24"/>
          <w:szCs w:val="24"/>
          <w:highlight w:val="yellow"/>
        </w:rPr>
      </w:pPr>
    </w:p>
    <w:p w14:paraId="01A1B65C" w14:textId="6BE9DB43" w:rsidR="002150DD" w:rsidRPr="00853517" w:rsidRDefault="00810BE6" w:rsidP="009D7606">
      <w:pPr>
        <w:spacing w:after="240"/>
        <w:rPr>
          <w:rFonts w:asciiTheme="minorHAnsi" w:hAnsiTheme="minorHAnsi"/>
          <w:b/>
          <w:color w:val="005A9E"/>
          <w:sz w:val="32"/>
          <w:szCs w:val="32"/>
        </w:rPr>
      </w:pPr>
      <w:r w:rsidRPr="00853517">
        <w:rPr>
          <w:rFonts w:asciiTheme="minorHAnsi" w:hAnsiTheme="minorHAnsi"/>
          <w:b/>
          <w:color w:val="005A9E"/>
          <w:sz w:val="32"/>
          <w:szCs w:val="32"/>
        </w:rPr>
        <w:t>Weather/Ocean</w:t>
      </w:r>
    </w:p>
    <w:p w14:paraId="2ED77FBE" w14:textId="5C0FFD05" w:rsidR="006A431F" w:rsidRDefault="00853517" w:rsidP="00252EC9">
      <w:pPr>
        <w:spacing w:after="120"/>
        <w:rPr>
          <w:rFonts w:asciiTheme="minorHAnsi" w:hAnsiTheme="minorHAnsi"/>
          <w:sz w:val="24"/>
          <w:szCs w:val="24"/>
        </w:rPr>
      </w:pPr>
      <w:r>
        <w:rPr>
          <w:rFonts w:asciiTheme="minorHAnsi" w:hAnsiTheme="minorHAnsi"/>
          <w:noProof/>
          <w:sz w:val="24"/>
          <w:szCs w:val="24"/>
        </w:rPr>
        <w:drawing>
          <wp:anchor distT="0" distB="0" distL="114300" distR="114300" simplePos="0" relativeHeight="251658240" behindDoc="0" locked="0" layoutInCell="1" allowOverlap="1" wp14:anchorId="479E0CFF" wp14:editId="0B305CF8">
            <wp:simplePos x="0" y="0"/>
            <wp:positionH relativeFrom="margin">
              <wp:align>left</wp:align>
            </wp:positionH>
            <wp:positionV relativeFrom="paragraph">
              <wp:posOffset>1523365</wp:posOffset>
            </wp:positionV>
            <wp:extent cx="6430645" cy="402336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30645" cy="4023360"/>
                    </a:xfrm>
                    <a:prstGeom prst="rect">
                      <a:avLst/>
                    </a:prstGeom>
                    <a:noFill/>
                    <a:ln>
                      <a:noFill/>
                    </a:ln>
                  </pic:spPr>
                </pic:pic>
              </a:graphicData>
            </a:graphic>
            <wp14:sizeRelH relativeFrom="page">
              <wp14:pctWidth>0</wp14:pctWidth>
            </wp14:sizeRelH>
            <wp14:sizeRelV relativeFrom="page">
              <wp14:pctHeight>0</wp14:pctHeight>
            </wp14:sizeRelV>
          </wp:anchor>
        </w:drawing>
      </w:r>
      <w:r w:rsidR="5E3300C3" w:rsidRPr="00853517">
        <w:rPr>
          <w:rFonts w:asciiTheme="minorHAnsi" w:hAnsiTheme="minorHAnsi"/>
          <w:sz w:val="24"/>
          <w:szCs w:val="24"/>
        </w:rPr>
        <w:t xml:space="preserve">Monthly weather is summarized in Figure 1. </w:t>
      </w:r>
      <w:r w:rsidR="0032606E" w:rsidRPr="00853517">
        <w:rPr>
          <w:rFonts w:asciiTheme="minorHAnsi" w:hAnsiTheme="minorHAnsi"/>
          <w:sz w:val="24"/>
          <w:szCs w:val="24"/>
        </w:rPr>
        <w:t>Light to moderate</w:t>
      </w:r>
      <w:r w:rsidR="0034092E" w:rsidRPr="00853517">
        <w:rPr>
          <w:rFonts w:asciiTheme="minorHAnsi" w:hAnsiTheme="minorHAnsi"/>
          <w:sz w:val="24"/>
          <w:szCs w:val="24"/>
        </w:rPr>
        <w:t xml:space="preserve"> NW winds</w:t>
      </w:r>
      <w:r w:rsidR="003351AA" w:rsidRPr="00853517">
        <w:rPr>
          <w:rFonts w:asciiTheme="minorHAnsi" w:hAnsiTheme="minorHAnsi"/>
          <w:sz w:val="24"/>
          <w:szCs w:val="24"/>
        </w:rPr>
        <w:t xml:space="preserve"> dominated this month</w:t>
      </w:r>
      <w:r w:rsidR="000662BB" w:rsidRPr="00853517">
        <w:rPr>
          <w:rFonts w:asciiTheme="minorHAnsi" w:hAnsiTheme="minorHAnsi"/>
          <w:sz w:val="24"/>
          <w:szCs w:val="24"/>
        </w:rPr>
        <w:t xml:space="preserve"> and the </w:t>
      </w:r>
      <w:r w:rsidR="00B912E4" w:rsidRPr="00853517">
        <w:rPr>
          <w:rFonts w:asciiTheme="minorHAnsi" w:hAnsiTheme="minorHAnsi"/>
          <w:sz w:val="24"/>
          <w:szCs w:val="24"/>
        </w:rPr>
        <w:t>island received</w:t>
      </w:r>
      <w:r w:rsidR="005A387B" w:rsidRPr="00853517">
        <w:rPr>
          <w:rFonts w:asciiTheme="minorHAnsi" w:hAnsiTheme="minorHAnsi"/>
          <w:sz w:val="24"/>
          <w:szCs w:val="24"/>
        </w:rPr>
        <w:t xml:space="preserve"> </w:t>
      </w:r>
      <w:r w:rsidR="0032606E" w:rsidRPr="00853517">
        <w:rPr>
          <w:rFonts w:asciiTheme="minorHAnsi" w:hAnsiTheme="minorHAnsi"/>
          <w:sz w:val="24"/>
          <w:szCs w:val="24"/>
        </w:rPr>
        <w:t>only trace amounts of</w:t>
      </w:r>
      <w:r w:rsidR="00B2265B" w:rsidRPr="00853517">
        <w:rPr>
          <w:rFonts w:asciiTheme="minorHAnsi" w:hAnsiTheme="minorHAnsi"/>
          <w:sz w:val="24"/>
          <w:szCs w:val="24"/>
        </w:rPr>
        <w:t xml:space="preserve"> rain</w:t>
      </w:r>
      <w:r w:rsidR="003351AA" w:rsidRPr="00853517">
        <w:rPr>
          <w:rFonts w:asciiTheme="minorHAnsi" w:hAnsiTheme="minorHAnsi"/>
          <w:sz w:val="24"/>
          <w:szCs w:val="24"/>
        </w:rPr>
        <w:t xml:space="preserve">. </w:t>
      </w:r>
      <w:r w:rsidR="5E3300C3" w:rsidRPr="00853517">
        <w:rPr>
          <w:rFonts w:asciiTheme="minorHAnsi" w:hAnsiTheme="minorHAnsi"/>
          <w:sz w:val="24"/>
          <w:szCs w:val="24"/>
        </w:rPr>
        <w:t xml:space="preserve">The range of midday air temperatures </w:t>
      </w:r>
      <w:r w:rsidR="0032606E" w:rsidRPr="00853517">
        <w:rPr>
          <w:rFonts w:asciiTheme="minorHAnsi" w:hAnsiTheme="minorHAnsi"/>
          <w:sz w:val="24"/>
          <w:szCs w:val="24"/>
        </w:rPr>
        <w:t>extended 1.55°C above and 1.1</w:t>
      </w:r>
      <w:r w:rsidR="00A16FC2">
        <w:rPr>
          <w:rFonts w:asciiTheme="minorHAnsi" w:hAnsiTheme="minorHAnsi"/>
          <w:sz w:val="24"/>
          <w:szCs w:val="24"/>
        </w:rPr>
        <w:t>0</w:t>
      </w:r>
      <w:r w:rsidR="0032606E" w:rsidRPr="00853517">
        <w:rPr>
          <w:rFonts w:asciiTheme="minorHAnsi" w:hAnsiTheme="minorHAnsi"/>
          <w:sz w:val="24"/>
          <w:szCs w:val="24"/>
        </w:rPr>
        <w:t>°C below</w:t>
      </w:r>
      <w:r w:rsidR="5E3300C3" w:rsidRPr="00853517">
        <w:rPr>
          <w:rFonts w:asciiTheme="minorHAnsi" w:hAnsiTheme="minorHAnsi"/>
          <w:sz w:val="24"/>
          <w:szCs w:val="24"/>
        </w:rPr>
        <w:t xml:space="preserve"> the long-term normal range for t</w:t>
      </w:r>
      <w:r w:rsidR="00F31EFD" w:rsidRPr="00853517">
        <w:rPr>
          <w:rFonts w:asciiTheme="minorHAnsi" w:hAnsiTheme="minorHAnsi"/>
          <w:sz w:val="24"/>
          <w:szCs w:val="24"/>
        </w:rPr>
        <w:t>hi</w:t>
      </w:r>
      <w:r w:rsidR="0091521B" w:rsidRPr="00853517">
        <w:rPr>
          <w:rFonts w:asciiTheme="minorHAnsi" w:hAnsiTheme="minorHAnsi"/>
          <w:sz w:val="24"/>
          <w:szCs w:val="24"/>
        </w:rPr>
        <w:t xml:space="preserve">s month, with an average of </w:t>
      </w:r>
      <w:r w:rsidR="0032606E" w:rsidRPr="00853517">
        <w:rPr>
          <w:rFonts w:asciiTheme="minorHAnsi" w:hAnsiTheme="minorHAnsi"/>
          <w:sz w:val="24"/>
          <w:szCs w:val="24"/>
        </w:rPr>
        <w:t>14.91</w:t>
      </w:r>
      <w:r w:rsidR="5E3300C3" w:rsidRPr="00853517">
        <w:rPr>
          <w:rFonts w:asciiTheme="minorHAnsi" w:hAnsiTheme="minorHAnsi"/>
          <w:sz w:val="24"/>
          <w:szCs w:val="24"/>
        </w:rPr>
        <w:t xml:space="preserve"> </w:t>
      </w:r>
      <w:r w:rsidR="00F31EFD" w:rsidRPr="00853517">
        <w:rPr>
          <w:rFonts w:asciiTheme="minorHAnsi" w:hAnsiTheme="minorHAnsi" w:cstheme="minorHAnsi"/>
          <w:sz w:val="24"/>
          <w:szCs w:val="24"/>
        </w:rPr>
        <w:t>±</w:t>
      </w:r>
      <w:r w:rsidR="0091521B" w:rsidRPr="00853517">
        <w:rPr>
          <w:rFonts w:asciiTheme="minorHAnsi" w:hAnsiTheme="minorHAnsi"/>
          <w:sz w:val="24"/>
          <w:szCs w:val="24"/>
        </w:rPr>
        <w:t xml:space="preserve"> </w:t>
      </w:r>
      <w:r w:rsidR="005A387B" w:rsidRPr="00853517">
        <w:rPr>
          <w:rFonts w:asciiTheme="minorHAnsi" w:hAnsiTheme="minorHAnsi"/>
          <w:sz w:val="24"/>
          <w:szCs w:val="24"/>
        </w:rPr>
        <w:t>1.</w:t>
      </w:r>
      <w:r w:rsidR="0032606E" w:rsidRPr="00853517">
        <w:rPr>
          <w:rFonts w:asciiTheme="minorHAnsi" w:hAnsiTheme="minorHAnsi"/>
          <w:sz w:val="24"/>
          <w:szCs w:val="24"/>
        </w:rPr>
        <w:t>77</w:t>
      </w:r>
      <w:r w:rsidR="00F31EFD" w:rsidRPr="00853517">
        <w:rPr>
          <w:rFonts w:asciiTheme="minorHAnsi" w:hAnsiTheme="minorHAnsi"/>
          <w:sz w:val="24"/>
          <w:szCs w:val="24"/>
        </w:rPr>
        <w:t xml:space="preserve"> </w:t>
      </w:r>
      <w:r w:rsidR="5E3300C3" w:rsidRPr="00853517">
        <w:rPr>
          <w:rFonts w:asciiTheme="minorHAnsi" w:hAnsiTheme="minorHAnsi"/>
          <w:sz w:val="24"/>
          <w:szCs w:val="24"/>
        </w:rPr>
        <w:t xml:space="preserve">°C. </w:t>
      </w:r>
      <w:r w:rsidR="0091521B" w:rsidRPr="00853517">
        <w:rPr>
          <w:rFonts w:asciiTheme="minorHAnsi" w:hAnsiTheme="minorHAnsi"/>
          <w:sz w:val="24"/>
          <w:szCs w:val="24"/>
        </w:rPr>
        <w:t xml:space="preserve">This was </w:t>
      </w:r>
      <w:r w:rsidR="0032606E" w:rsidRPr="00853517">
        <w:rPr>
          <w:rFonts w:asciiTheme="minorHAnsi" w:hAnsiTheme="minorHAnsi"/>
          <w:sz w:val="24"/>
          <w:szCs w:val="24"/>
        </w:rPr>
        <w:t>0.86</w:t>
      </w:r>
      <w:r w:rsidR="0091521B" w:rsidRPr="00853517">
        <w:rPr>
          <w:rFonts w:asciiTheme="minorHAnsi" w:hAnsiTheme="minorHAnsi"/>
          <w:sz w:val="24"/>
          <w:szCs w:val="24"/>
        </w:rPr>
        <w:t xml:space="preserve"> °C </w:t>
      </w:r>
      <w:r w:rsidR="0032606E" w:rsidRPr="00853517">
        <w:rPr>
          <w:rFonts w:asciiTheme="minorHAnsi" w:hAnsiTheme="minorHAnsi"/>
          <w:sz w:val="24"/>
          <w:szCs w:val="24"/>
        </w:rPr>
        <w:t>higher</w:t>
      </w:r>
      <w:r w:rsidR="5E3300C3" w:rsidRPr="00853517">
        <w:rPr>
          <w:rFonts w:asciiTheme="minorHAnsi" w:hAnsiTheme="minorHAnsi"/>
          <w:sz w:val="24"/>
          <w:szCs w:val="24"/>
        </w:rPr>
        <w:t xml:space="preserve"> than the long-term average for the month. Sea surface temperature (SST) readings from the island were </w:t>
      </w:r>
      <w:r w:rsidRPr="00853517">
        <w:rPr>
          <w:rFonts w:asciiTheme="minorHAnsi" w:hAnsiTheme="minorHAnsi"/>
          <w:sz w:val="24"/>
          <w:szCs w:val="24"/>
        </w:rPr>
        <w:t>notably warmer</w:t>
      </w:r>
      <w:r w:rsidR="5E3300C3" w:rsidRPr="00853517">
        <w:rPr>
          <w:rFonts w:asciiTheme="minorHAnsi" w:hAnsiTheme="minorHAnsi"/>
          <w:sz w:val="24"/>
          <w:szCs w:val="24"/>
        </w:rPr>
        <w:t xml:space="preserve"> than the long-term normal range for this month, with an a</w:t>
      </w:r>
      <w:r w:rsidR="0091521B" w:rsidRPr="00853517">
        <w:rPr>
          <w:rFonts w:asciiTheme="minorHAnsi" w:hAnsiTheme="minorHAnsi"/>
          <w:sz w:val="24"/>
          <w:szCs w:val="24"/>
        </w:rPr>
        <w:t xml:space="preserve">verage of </w:t>
      </w:r>
      <w:r w:rsidR="0032606E" w:rsidRPr="00853517">
        <w:rPr>
          <w:rFonts w:asciiTheme="minorHAnsi" w:hAnsiTheme="minorHAnsi"/>
          <w:sz w:val="24"/>
          <w:szCs w:val="24"/>
        </w:rPr>
        <w:t>12.09</w:t>
      </w:r>
      <w:r w:rsidR="00434040" w:rsidRPr="00853517">
        <w:rPr>
          <w:rFonts w:asciiTheme="minorHAnsi" w:hAnsiTheme="minorHAnsi"/>
          <w:sz w:val="24"/>
          <w:szCs w:val="24"/>
        </w:rPr>
        <w:t xml:space="preserve"> </w:t>
      </w:r>
      <w:r w:rsidR="00434040" w:rsidRPr="00853517">
        <w:rPr>
          <w:rFonts w:asciiTheme="minorHAnsi" w:hAnsiTheme="minorHAnsi" w:cstheme="minorHAnsi"/>
          <w:sz w:val="24"/>
          <w:szCs w:val="24"/>
        </w:rPr>
        <w:t xml:space="preserve">± </w:t>
      </w:r>
      <w:r w:rsidR="0032606E" w:rsidRPr="00853517">
        <w:rPr>
          <w:rFonts w:asciiTheme="minorHAnsi" w:hAnsiTheme="minorHAnsi" w:cstheme="minorHAnsi"/>
          <w:sz w:val="24"/>
          <w:szCs w:val="24"/>
        </w:rPr>
        <w:t>1.78</w:t>
      </w:r>
      <w:r w:rsidR="00A63C53" w:rsidRPr="00853517">
        <w:rPr>
          <w:rFonts w:asciiTheme="minorHAnsi" w:hAnsiTheme="minorHAnsi"/>
          <w:sz w:val="24"/>
          <w:szCs w:val="24"/>
        </w:rPr>
        <w:t xml:space="preserve"> °C. This was </w:t>
      </w:r>
      <w:r w:rsidR="0032606E" w:rsidRPr="00853517">
        <w:rPr>
          <w:rFonts w:asciiTheme="minorHAnsi" w:hAnsiTheme="minorHAnsi"/>
          <w:sz w:val="24"/>
          <w:szCs w:val="24"/>
        </w:rPr>
        <w:t>0.5</w:t>
      </w:r>
      <w:r w:rsidR="5E3300C3" w:rsidRPr="00853517">
        <w:rPr>
          <w:rFonts w:asciiTheme="minorHAnsi" w:hAnsiTheme="minorHAnsi"/>
          <w:sz w:val="24"/>
          <w:szCs w:val="24"/>
        </w:rPr>
        <w:t xml:space="preserve"> °C </w:t>
      </w:r>
      <w:r w:rsidR="0032606E" w:rsidRPr="00853517">
        <w:rPr>
          <w:rFonts w:asciiTheme="minorHAnsi" w:hAnsiTheme="minorHAnsi"/>
          <w:sz w:val="24"/>
          <w:szCs w:val="24"/>
        </w:rPr>
        <w:t>above</w:t>
      </w:r>
      <w:r w:rsidR="5E3300C3" w:rsidRPr="00853517">
        <w:rPr>
          <w:rFonts w:asciiTheme="minorHAnsi" w:hAnsiTheme="minorHAnsi"/>
          <w:sz w:val="24"/>
          <w:szCs w:val="24"/>
        </w:rPr>
        <w:t xml:space="preserve"> the long-term average for the month.</w:t>
      </w:r>
    </w:p>
    <w:p w14:paraId="7F374DAE" w14:textId="06E4DB9A" w:rsidR="00853517" w:rsidRPr="00853517" w:rsidRDefault="00853517" w:rsidP="00252EC9">
      <w:pPr>
        <w:spacing w:after="120"/>
        <w:rPr>
          <w:rFonts w:asciiTheme="minorHAnsi" w:hAnsiTheme="minorHAnsi"/>
          <w:sz w:val="24"/>
          <w:szCs w:val="24"/>
        </w:rPr>
      </w:pPr>
    </w:p>
    <w:p w14:paraId="2DFECD6E" w14:textId="6F609220" w:rsidR="009C735F" w:rsidRDefault="009C735F" w:rsidP="006A431F">
      <w:pPr>
        <w:spacing w:after="120"/>
        <w:jc w:val="center"/>
        <w:rPr>
          <w:rFonts w:asciiTheme="minorHAnsi" w:hAnsiTheme="minorHAnsi"/>
          <w:sz w:val="24"/>
          <w:szCs w:val="24"/>
        </w:rPr>
      </w:pPr>
    </w:p>
    <w:p w14:paraId="7D1AD5A5" w14:textId="47640B44" w:rsidR="00853517" w:rsidRPr="00853517" w:rsidRDefault="00853517" w:rsidP="006A431F">
      <w:pPr>
        <w:spacing w:after="120"/>
        <w:jc w:val="center"/>
        <w:rPr>
          <w:rFonts w:asciiTheme="minorHAnsi" w:hAnsiTheme="minorHAnsi"/>
          <w:sz w:val="24"/>
          <w:szCs w:val="24"/>
        </w:rPr>
      </w:pPr>
      <w:r>
        <w:rPr>
          <w:rFonts w:asciiTheme="minorHAnsi" w:hAnsiTheme="minorHAnsi"/>
          <w:noProof/>
          <w:sz w:val="24"/>
          <w:szCs w:val="24"/>
        </w:rPr>
        <w:lastRenderedPageBreak/>
        <w:drawing>
          <wp:inline distT="0" distB="0" distL="0" distR="0" wp14:anchorId="76B5B40E" wp14:editId="472090E9">
            <wp:extent cx="5935980" cy="383286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5980" cy="3832860"/>
                    </a:xfrm>
                    <a:prstGeom prst="rect">
                      <a:avLst/>
                    </a:prstGeom>
                    <a:noFill/>
                    <a:ln>
                      <a:noFill/>
                    </a:ln>
                  </pic:spPr>
                </pic:pic>
              </a:graphicData>
            </a:graphic>
          </wp:inline>
        </w:drawing>
      </w:r>
    </w:p>
    <w:p w14:paraId="5E8FBCA4" w14:textId="1C88C276" w:rsidR="006154F3" w:rsidRPr="00853517" w:rsidRDefault="00572EA9" w:rsidP="00DD55A4">
      <w:pPr>
        <w:rPr>
          <w:rFonts w:asciiTheme="minorHAnsi" w:hAnsiTheme="minorHAnsi"/>
          <w:szCs w:val="24"/>
        </w:rPr>
      </w:pPr>
      <w:r w:rsidRPr="00853517">
        <w:rPr>
          <w:rFonts w:asciiTheme="minorHAnsi" w:hAnsiTheme="minorHAnsi"/>
          <w:b/>
        </w:rPr>
        <w:t>Figure 1</w:t>
      </w:r>
      <w:r w:rsidRPr="00853517">
        <w:rPr>
          <w:rFonts w:asciiTheme="minorHAnsi" w:hAnsiTheme="minorHAnsi"/>
        </w:rPr>
        <w:t>. Noon air and sea surface temperature data summary. Light blue depicts the long-term (1971 – 20</w:t>
      </w:r>
      <w:r w:rsidR="000662BB" w:rsidRPr="00853517">
        <w:rPr>
          <w:rFonts w:asciiTheme="minorHAnsi" w:hAnsiTheme="minorHAnsi"/>
        </w:rPr>
        <w:t>2</w:t>
      </w:r>
      <w:r w:rsidR="00853517" w:rsidRPr="00853517">
        <w:rPr>
          <w:rFonts w:asciiTheme="minorHAnsi" w:hAnsiTheme="minorHAnsi"/>
        </w:rPr>
        <w:t>0</w:t>
      </w:r>
      <w:r w:rsidRPr="00853517">
        <w:rPr>
          <w:rFonts w:asciiTheme="minorHAnsi" w:hAnsiTheme="minorHAnsi"/>
        </w:rPr>
        <w:t xml:space="preserve">) range of observations with years given for record highs and lows; dark blue shows the long-term range of averages for </w:t>
      </w:r>
      <w:r w:rsidR="000B105D" w:rsidRPr="00853517">
        <w:rPr>
          <w:rFonts w:asciiTheme="minorHAnsi" w:hAnsiTheme="minorHAnsi"/>
        </w:rPr>
        <w:t>this month</w:t>
      </w:r>
      <w:r w:rsidRPr="00853517">
        <w:rPr>
          <w:rFonts w:asciiTheme="minorHAnsi" w:hAnsiTheme="minorHAnsi"/>
        </w:rPr>
        <w:t>. Orange depicts the range of current (202</w:t>
      </w:r>
      <w:r w:rsidR="00FA35CB" w:rsidRPr="00853517">
        <w:rPr>
          <w:rFonts w:asciiTheme="minorHAnsi" w:hAnsiTheme="minorHAnsi"/>
        </w:rPr>
        <w:t>1</w:t>
      </w:r>
      <w:r w:rsidRPr="00853517">
        <w:rPr>
          <w:rFonts w:asciiTheme="minorHAnsi" w:hAnsiTheme="minorHAnsi"/>
        </w:rPr>
        <w:t xml:space="preserve">) observations. Differences between the long-term and current means are shown in red if above normal, and blue if below normal. </w:t>
      </w:r>
      <w:r w:rsidRPr="00853517">
        <w:rPr>
          <w:rFonts w:asciiTheme="minorHAnsi" w:hAnsiTheme="minorHAnsi"/>
          <w:szCs w:val="24"/>
        </w:rPr>
        <w:t>Daily wind speed (color scale) and direction binned into sectors for morning, noon, and afternoon observations for this month. Larger bars indicate more wind from that direction.</w:t>
      </w:r>
    </w:p>
    <w:p w14:paraId="25309828" w14:textId="77777777" w:rsidR="0025746A" w:rsidRPr="00264996" w:rsidRDefault="0025746A" w:rsidP="00DD55A4">
      <w:pPr>
        <w:rPr>
          <w:rFonts w:asciiTheme="minorHAnsi" w:hAnsiTheme="minorHAnsi"/>
          <w:szCs w:val="24"/>
          <w:highlight w:val="yellow"/>
        </w:rPr>
      </w:pPr>
    </w:p>
    <w:p w14:paraId="161E76F0" w14:textId="301E69C8" w:rsidR="00BD610C" w:rsidRPr="00BF41BF" w:rsidRDefault="00810BE6" w:rsidP="009D7606">
      <w:pPr>
        <w:rPr>
          <w:rFonts w:asciiTheme="minorHAnsi" w:hAnsiTheme="minorHAnsi"/>
          <w:b/>
          <w:color w:val="005A9E"/>
          <w:sz w:val="32"/>
          <w:szCs w:val="32"/>
        </w:rPr>
      </w:pPr>
      <w:r w:rsidRPr="00BF41BF">
        <w:rPr>
          <w:rFonts w:asciiTheme="minorHAnsi" w:hAnsiTheme="minorHAnsi"/>
          <w:b/>
          <w:color w:val="005A9E"/>
          <w:sz w:val="32"/>
          <w:szCs w:val="32"/>
        </w:rPr>
        <w:t>Oiled &amp; Entangled Wildlife</w:t>
      </w:r>
    </w:p>
    <w:p w14:paraId="0D2A1311" w14:textId="1251ED3F" w:rsidR="008E4223" w:rsidRPr="00BF41BF" w:rsidRDefault="00F37CD6" w:rsidP="006A431F">
      <w:pPr>
        <w:rPr>
          <w:rFonts w:asciiTheme="minorHAnsi" w:hAnsiTheme="minorHAnsi"/>
          <w:b/>
          <w:color w:val="005A9E"/>
          <w:sz w:val="32"/>
          <w:szCs w:val="32"/>
        </w:rPr>
      </w:pPr>
      <w:r w:rsidRPr="00BF41BF">
        <w:rPr>
          <w:rFonts w:asciiTheme="minorHAnsi" w:hAnsiTheme="minorHAnsi"/>
          <w:sz w:val="24"/>
          <w:szCs w:val="24"/>
        </w:rPr>
        <w:t xml:space="preserve">Four adult Zalophus </w:t>
      </w:r>
      <w:r w:rsidR="00026114" w:rsidRPr="00BF41BF">
        <w:rPr>
          <w:rFonts w:asciiTheme="minorHAnsi" w:hAnsiTheme="minorHAnsi"/>
          <w:sz w:val="24"/>
          <w:szCs w:val="24"/>
        </w:rPr>
        <w:t>were observed with monofilament or a packing strap embed</w:t>
      </w:r>
      <w:ins w:id="3" w:author="Clevenstine, Alyssa J" w:date="2021-07-13T16:54:00Z">
        <w:r w:rsidR="0071511A">
          <w:rPr>
            <w:rFonts w:asciiTheme="minorHAnsi" w:hAnsiTheme="minorHAnsi"/>
            <w:sz w:val="24"/>
            <w:szCs w:val="24"/>
          </w:rPr>
          <w:t>e</w:t>
        </w:r>
      </w:ins>
      <w:r w:rsidR="00026114" w:rsidRPr="00BF41BF">
        <w:rPr>
          <w:rFonts w:asciiTheme="minorHAnsi" w:hAnsiTheme="minorHAnsi"/>
          <w:sz w:val="24"/>
          <w:szCs w:val="24"/>
        </w:rPr>
        <w:t>d</w:t>
      </w:r>
      <w:del w:id="4" w:author="Clevenstine, Alyssa J" w:date="2021-07-13T16:54:00Z">
        <w:r w:rsidR="00026114" w:rsidRPr="00BF41BF" w:rsidDel="0071511A">
          <w:rPr>
            <w:rFonts w:asciiTheme="minorHAnsi" w:hAnsiTheme="minorHAnsi"/>
            <w:sz w:val="24"/>
            <w:szCs w:val="24"/>
          </w:rPr>
          <w:delText>ing</w:delText>
        </w:r>
      </w:del>
      <w:r w:rsidR="00026114" w:rsidRPr="00BF41BF">
        <w:rPr>
          <w:rFonts w:asciiTheme="minorHAnsi" w:hAnsiTheme="minorHAnsi"/>
          <w:sz w:val="24"/>
          <w:szCs w:val="24"/>
        </w:rPr>
        <w:t xml:space="preserve"> in their neck. </w:t>
      </w:r>
    </w:p>
    <w:p w14:paraId="7123652D" w14:textId="75ED7624" w:rsidR="009004BA" w:rsidRPr="00264996" w:rsidRDefault="009004BA" w:rsidP="00085994">
      <w:pPr>
        <w:rPr>
          <w:rFonts w:asciiTheme="minorHAnsi" w:hAnsiTheme="minorHAnsi"/>
          <w:sz w:val="24"/>
          <w:szCs w:val="24"/>
          <w:highlight w:val="yellow"/>
        </w:rPr>
      </w:pPr>
    </w:p>
    <w:p w14:paraId="1C0681E8" w14:textId="73FF188E" w:rsidR="009004BA" w:rsidRPr="00BF41BF" w:rsidRDefault="009004BA" w:rsidP="009D7606">
      <w:pPr>
        <w:rPr>
          <w:rFonts w:asciiTheme="minorHAnsi" w:hAnsiTheme="minorHAnsi"/>
          <w:b/>
          <w:color w:val="005A9E"/>
          <w:sz w:val="32"/>
          <w:szCs w:val="32"/>
        </w:rPr>
      </w:pPr>
      <w:r w:rsidRPr="00BF41BF">
        <w:rPr>
          <w:rFonts w:asciiTheme="minorHAnsi" w:hAnsiTheme="minorHAnsi"/>
          <w:b/>
          <w:color w:val="005A9E"/>
          <w:sz w:val="32"/>
          <w:szCs w:val="32"/>
        </w:rPr>
        <w:t>Feeding Flocks</w:t>
      </w:r>
    </w:p>
    <w:p w14:paraId="7E6D0D43" w14:textId="4B3B5D05" w:rsidR="00326473" w:rsidRPr="00BF41BF" w:rsidRDefault="00BF41BF" w:rsidP="00155A42">
      <w:pPr>
        <w:rPr>
          <w:rFonts w:asciiTheme="minorHAnsi" w:hAnsiTheme="minorHAnsi"/>
          <w:sz w:val="24"/>
          <w:szCs w:val="24"/>
        </w:rPr>
      </w:pPr>
      <w:r w:rsidRPr="00BF41BF">
        <w:rPr>
          <w:rFonts w:asciiTheme="minorHAnsi" w:hAnsiTheme="minorHAnsi"/>
          <w:sz w:val="24"/>
          <w:szCs w:val="24"/>
        </w:rPr>
        <w:t>June 23</w:t>
      </w:r>
      <w:r w:rsidRPr="00BF41BF">
        <w:rPr>
          <w:rFonts w:asciiTheme="minorHAnsi" w:hAnsiTheme="minorHAnsi"/>
          <w:sz w:val="24"/>
          <w:szCs w:val="24"/>
          <w:vertAlign w:val="superscript"/>
        </w:rPr>
        <w:t>rd</w:t>
      </w:r>
      <w:r w:rsidRPr="00BF41BF">
        <w:rPr>
          <w:rFonts w:asciiTheme="minorHAnsi" w:hAnsiTheme="minorHAnsi"/>
          <w:sz w:val="24"/>
          <w:szCs w:val="24"/>
        </w:rPr>
        <w:t xml:space="preserve">: One feeding flock </w:t>
      </w:r>
      <w:r w:rsidR="00FD3F5C">
        <w:rPr>
          <w:rFonts w:asciiTheme="minorHAnsi" w:hAnsiTheme="minorHAnsi"/>
          <w:sz w:val="24"/>
          <w:szCs w:val="24"/>
        </w:rPr>
        <w:t xml:space="preserve">was </w:t>
      </w:r>
      <w:r w:rsidRPr="00BF41BF">
        <w:rPr>
          <w:rFonts w:asciiTheme="minorHAnsi" w:hAnsiTheme="minorHAnsi"/>
          <w:sz w:val="24"/>
          <w:szCs w:val="24"/>
        </w:rPr>
        <w:t>observed at 0930, 10 miles southeast of the island, with 3 humpback whales and 100 Western gulls feeding on unknown prey.</w:t>
      </w:r>
    </w:p>
    <w:p w14:paraId="07A433B5" w14:textId="77777777" w:rsidR="00026114" w:rsidRPr="00264996" w:rsidRDefault="00026114" w:rsidP="00155A42">
      <w:pPr>
        <w:rPr>
          <w:rFonts w:asciiTheme="minorHAnsi" w:hAnsiTheme="minorHAnsi"/>
          <w:b/>
          <w:color w:val="005A9E"/>
          <w:sz w:val="24"/>
          <w:szCs w:val="32"/>
          <w:highlight w:val="yellow"/>
        </w:rPr>
      </w:pPr>
    </w:p>
    <w:p w14:paraId="134C7D25" w14:textId="611C8E89" w:rsidR="00A87B96" w:rsidRPr="00BF41BF" w:rsidRDefault="00810BE6" w:rsidP="009D7606">
      <w:pPr>
        <w:spacing w:after="240"/>
        <w:rPr>
          <w:rFonts w:asciiTheme="minorHAnsi" w:hAnsiTheme="minorHAnsi"/>
          <w:b/>
          <w:color w:val="005A9E"/>
          <w:sz w:val="32"/>
          <w:szCs w:val="32"/>
        </w:rPr>
      </w:pPr>
      <w:r w:rsidRPr="00BF41BF">
        <w:rPr>
          <w:rFonts w:asciiTheme="minorHAnsi" w:hAnsiTheme="minorHAnsi"/>
          <w:b/>
          <w:color w:val="005A9E"/>
          <w:sz w:val="32"/>
          <w:szCs w:val="32"/>
        </w:rPr>
        <w:t>Breeding Birds</w:t>
      </w:r>
    </w:p>
    <w:p w14:paraId="60AE913D" w14:textId="458EC400" w:rsidR="001137CE" w:rsidRPr="00BF41BF" w:rsidRDefault="00810BE6" w:rsidP="00BF41BF">
      <w:pPr>
        <w:rPr>
          <w:rFonts w:asciiTheme="minorHAnsi" w:hAnsiTheme="minorHAnsi"/>
          <w:sz w:val="24"/>
          <w:szCs w:val="24"/>
        </w:rPr>
      </w:pPr>
      <w:r w:rsidRPr="00BF41BF">
        <w:rPr>
          <w:rFonts w:asciiTheme="minorHAnsi" w:hAnsiTheme="minorHAnsi"/>
          <w:b/>
          <w:sz w:val="24"/>
          <w:szCs w:val="24"/>
        </w:rPr>
        <w:t>Storm-</w:t>
      </w:r>
      <w:r w:rsidR="00FA72D3" w:rsidRPr="00BF41BF">
        <w:rPr>
          <w:rFonts w:asciiTheme="minorHAnsi" w:hAnsiTheme="minorHAnsi"/>
          <w:b/>
          <w:sz w:val="24"/>
          <w:szCs w:val="24"/>
        </w:rPr>
        <w:t>P</w:t>
      </w:r>
      <w:r w:rsidRPr="00BF41BF">
        <w:rPr>
          <w:rFonts w:asciiTheme="minorHAnsi" w:hAnsiTheme="minorHAnsi"/>
          <w:b/>
          <w:sz w:val="24"/>
          <w:szCs w:val="24"/>
        </w:rPr>
        <w:t xml:space="preserve">etrels </w:t>
      </w:r>
      <w:r w:rsidRPr="00BF41BF">
        <w:rPr>
          <w:rFonts w:asciiTheme="minorHAnsi" w:hAnsiTheme="minorHAnsi"/>
          <w:sz w:val="24"/>
          <w:szCs w:val="24"/>
        </w:rPr>
        <w:t>–</w:t>
      </w:r>
      <w:r w:rsidR="009D61AA" w:rsidRPr="00BF41BF">
        <w:rPr>
          <w:rFonts w:asciiTheme="minorHAnsi" w:hAnsiTheme="minorHAnsi"/>
          <w:sz w:val="24"/>
          <w:szCs w:val="24"/>
        </w:rPr>
        <w:t xml:space="preserve"> </w:t>
      </w:r>
      <w:r w:rsidR="00BF41BF" w:rsidRPr="00BF41BF">
        <w:rPr>
          <w:rFonts w:asciiTheme="minorHAnsi" w:hAnsiTheme="minorHAnsi"/>
          <w:sz w:val="24"/>
          <w:szCs w:val="24"/>
        </w:rPr>
        <w:t>One standard</w:t>
      </w:r>
      <w:r w:rsidR="00585340" w:rsidRPr="00BF41BF">
        <w:rPr>
          <w:rFonts w:asciiTheme="minorHAnsi" w:hAnsiTheme="minorHAnsi"/>
          <w:sz w:val="24"/>
          <w:szCs w:val="24"/>
        </w:rPr>
        <w:t xml:space="preserve"> </w:t>
      </w:r>
      <w:r w:rsidR="00F13008" w:rsidRPr="00BF41BF">
        <w:rPr>
          <w:rFonts w:asciiTheme="minorHAnsi" w:hAnsiTheme="minorHAnsi"/>
          <w:sz w:val="24"/>
          <w:szCs w:val="24"/>
        </w:rPr>
        <w:t xml:space="preserve">3-hour mist </w:t>
      </w:r>
      <w:r w:rsidR="00585340" w:rsidRPr="00BF41BF">
        <w:rPr>
          <w:rFonts w:asciiTheme="minorHAnsi" w:hAnsiTheme="minorHAnsi"/>
          <w:sz w:val="24"/>
          <w:szCs w:val="24"/>
        </w:rPr>
        <w:t xml:space="preserve">netting session </w:t>
      </w:r>
      <w:r w:rsidR="00BF41BF" w:rsidRPr="00BF41BF">
        <w:rPr>
          <w:rFonts w:asciiTheme="minorHAnsi" w:hAnsiTheme="minorHAnsi"/>
          <w:sz w:val="24"/>
          <w:szCs w:val="24"/>
        </w:rPr>
        <w:t>was conducted</w:t>
      </w:r>
      <w:r w:rsidR="00585340" w:rsidRPr="00BF41BF">
        <w:rPr>
          <w:rFonts w:asciiTheme="minorHAnsi" w:hAnsiTheme="minorHAnsi"/>
          <w:sz w:val="24"/>
          <w:szCs w:val="24"/>
        </w:rPr>
        <w:t xml:space="preserve"> at </w:t>
      </w:r>
      <w:r w:rsidR="00524EDC" w:rsidRPr="00BF41BF">
        <w:rPr>
          <w:rFonts w:asciiTheme="minorHAnsi" w:hAnsiTheme="minorHAnsi"/>
          <w:sz w:val="24"/>
          <w:szCs w:val="24"/>
        </w:rPr>
        <w:t xml:space="preserve">the Carp Shop </w:t>
      </w:r>
      <w:r w:rsidR="00BF41BF" w:rsidRPr="00BF41BF">
        <w:rPr>
          <w:rFonts w:asciiTheme="minorHAnsi" w:hAnsiTheme="minorHAnsi"/>
          <w:sz w:val="24"/>
          <w:szCs w:val="24"/>
        </w:rPr>
        <w:t>on June 12</w:t>
      </w:r>
      <w:r w:rsidR="00BF41BF" w:rsidRPr="00BF41BF">
        <w:rPr>
          <w:rFonts w:asciiTheme="minorHAnsi" w:hAnsiTheme="minorHAnsi"/>
          <w:sz w:val="24"/>
          <w:szCs w:val="24"/>
          <w:vertAlign w:val="superscript"/>
        </w:rPr>
        <w:t>th</w:t>
      </w:r>
      <w:r w:rsidR="00EB2ACC" w:rsidRPr="00BF41BF">
        <w:rPr>
          <w:rFonts w:asciiTheme="minorHAnsi" w:hAnsiTheme="minorHAnsi"/>
          <w:sz w:val="24"/>
          <w:szCs w:val="24"/>
        </w:rPr>
        <w:t xml:space="preserve">; </w:t>
      </w:r>
      <w:r w:rsidR="00BF41BF" w:rsidRPr="00BF41BF">
        <w:rPr>
          <w:rFonts w:asciiTheme="minorHAnsi" w:hAnsiTheme="minorHAnsi"/>
          <w:sz w:val="24"/>
          <w:szCs w:val="24"/>
        </w:rPr>
        <w:t>82</w:t>
      </w:r>
      <w:r w:rsidR="00EB2ACC" w:rsidRPr="00BF41BF">
        <w:rPr>
          <w:rFonts w:asciiTheme="minorHAnsi" w:hAnsiTheme="minorHAnsi"/>
          <w:sz w:val="24"/>
          <w:szCs w:val="24"/>
        </w:rPr>
        <w:t xml:space="preserve"> total birds captured (</w:t>
      </w:r>
      <w:r w:rsidR="00BF41BF" w:rsidRPr="00BF41BF">
        <w:rPr>
          <w:rFonts w:asciiTheme="minorHAnsi" w:hAnsiTheme="minorHAnsi"/>
          <w:sz w:val="24"/>
          <w:szCs w:val="24"/>
        </w:rPr>
        <w:t xml:space="preserve">68 new ashy storm-petrels, </w:t>
      </w:r>
      <w:r w:rsidR="0048178A" w:rsidRPr="00BF41BF">
        <w:rPr>
          <w:rFonts w:asciiTheme="minorHAnsi" w:hAnsiTheme="minorHAnsi"/>
          <w:sz w:val="24"/>
          <w:szCs w:val="24"/>
        </w:rPr>
        <w:t>1</w:t>
      </w:r>
      <w:r w:rsidR="00BF41BF" w:rsidRPr="00BF41BF">
        <w:rPr>
          <w:rFonts w:asciiTheme="minorHAnsi" w:hAnsiTheme="minorHAnsi"/>
          <w:sz w:val="24"/>
          <w:szCs w:val="24"/>
        </w:rPr>
        <w:t>3 recaptured ashy storm-petrels, and 1 new Leach’s storm-petrel</w:t>
      </w:r>
      <w:r w:rsidR="00EB2ACC" w:rsidRPr="00BF41BF">
        <w:rPr>
          <w:rFonts w:asciiTheme="minorHAnsi" w:hAnsiTheme="minorHAnsi"/>
          <w:sz w:val="24"/>
          <w:szCs w:val="24"/>
        </w:rPr>
        <w:t>)</w:t>
      </w:r>
      <w:r w:rsidR="00BF41BF" w:rsidRPr="00BF41BF">
        <w:rPr>
          <w:rFonts w:asciiTheme="minorHAnsi" w:hAnsiTheme="minorHAnsi"/>
          <w:sz w:val="24"/>
          <w:szCs w:val="24"/>
        </w:rPr>
        <w:t>.</w:t>
      </w:r>
      <w:r w:rsidR="00EB2ACC" w:rsidRPr="00BF41BF">
        <w:rPr>
          <w:rFonts w:asciiTheme="minorHAnsi" w:hAnsiTheme="minorHAnsi"/>
          <w:sz w:val="24"/>
          <w:szCs w:val="24"/>
        </w:rPr>
        <w:t xml:space="preserve"> </w:t>
      </w:r>
    </w:p>
    <w:p w14:paraId="3289C641" w14:textId="77777777" w:rsidR="001137CE" w:rsidRPr="00E8560D" w:rsidRDefault="001137CE" w:rsidP="006A431F">
      <w:pPr>
        <w:rPr>
          <w:rFonts w:asciiTheme="minorHAnsi" w:hAnsiTheme="minorHAnsi"/>
          <w:sz w:val="24"/>
          <w:szCs w:val="24"/>
        </w:rPr>
      </w:pPr>
    </w:p>
    <w:p w14:paraId="310EEDC2" w14:textId="69EDE2DE" w:rsidR="00736A1A" w:rsidRPr="009D7606" w:rsidRDefault="0048178A" w:rsidP="00827331">
      <w:pPr>
        <w:rPr>
          <w:rFonts w:asciiTheme="minorHAnsi" w:hAnsiTheme="minorHAnsi"/>
          <w:sz w:val="24"/>
          <w:szCs w:val="24"/>
        </w:rPr>
      </w:pPr>
      <w:r w:rsidRPr="00E8560D">
        <w:rPr>
          <w:rFonts w:asciiTheme="minorHAnsi" w:hAnsiTheme="minorHAnsi"/>
          <w:sz w:val="24"/>
          <w:szCs w:val="24"/>
        </w:rPr>
        <w:t xml:space="preserve">Social attraction </w:t>
      </w:r>
      <w:r w:rsidR="00ED478D" w:rsidRPr="00E8560D">
        <w:rPr>
          <w:rFonts w:asciiTheme="minorHAnsi" w:hAnsiTheme="minorHAnsi"/>
          <w:sz w:val="24"/>
          <w:szCs w:val="24"/>
        </w:rPr>
        <w:t xml:space="preserve">efforts </w:t>
      </w:r>
      <w:r w:rsidR="00E8560D" w:rsidRPr="00E8560D">
        <w:rPr>
          <w:rFonts w:asciiTheme="minorHAnsi" w:hAnsiTheme="minorHAnsi"/>
          <w:sz w:val="24"/>
          <w:szCs w:val="24"/>
        </w:rPr>
        <w:t xml:space="preserve">for ashy storm-petrel </w:t>
      </w:r>
      <w:r w:rsidR="00ED478D" w:rsidRPr="00E8560D">
        <w:rPr>
          <w:rFonts w:asciiTheme="minorHAnsi" w:hAnsiTheme="minorHAnsi"/>
          <w:sz w:val="24"/>
          <w:szCs w:val="24"/>
        </w:rPr>
        <w:t>began at the Ashy Castle on</w:t>
      </w:r>
      <w:r w:rsidR="00E8560D" w:rsidRPr="00E8560D">
        <w:rPr>
          <w:rFonts w:asciiTheme="minorHAnsi" w:hAnsiTheme="minorHAnsi"/>
          <w:sz w:val="24"/>
          <w:szCs w:val="24"/>
        </w:rPr>
        <w:t xml:space="preserve"> June 3</w:t>
      </w:r>
      <w:r w:rsidR="00E8560D" w:rsidRPr="00E8560D">
        <w:rPr>
          <w:rFonts w:asciiTheme="minorHAnsi" w:hAnsiTheme="minorHAnsi"/>
          <w:sz w:val="24"/>
          <w:szCs w:val="24"/>
          <w:vertAlign w:val="superscript"/>
        </w:rPr>
        <w:t>rd</w:t>
      </w:r>
      <w:r w:rsidR="00ED478D" w:rsidRPr="00E8560D">
        <w:rPr>
          <w:rFonts w:asciiTheme="minorHAnsi" w:hAnsiTheme="minorHAnsi"/>
          <w:sz w:val="24"/>
          <w:szCs w:val="24"/>
        </w:rPr>
        <w:t>. Playback occurred throughout the night during a two-week window around the new moon.</w:t>
      </w:r>
      <w:r w:rsidR="001137CE" w:rsidRPr="00E8560D">
        <w:rPr>
          <w:rFonts w:asciiTheme="minorHAnsi" w:hAnsiTheme="minorHAnsi"/>
          <w:sz w:val="24"/>
          <w:szCs w:val="24"/>
        </w:rPr>
        <w:t xml:space="preserve"> One prospector was detected on the </w:t>
      </w:r>
      <w:r w:rsidR="00E8560D" w:rsidRPr="00E8560D">
        <w:rPr>
          <w:rFonts w:asciiTheme="minorHAnsi" w:hAnsiTheme="minorHAnsi"/>
          <w:sz w:val="24"/>
          <w:szCs w:val="24"/>
        </w:rPr>
        <w:t>23</w:t>
      </w:r>
      <w:r w:rsidR="00E8560D" w:rsidRPr="00E8560D">
        <w:rPr>
          <w:rFonts w:asciiTheme="minorHAnsi" w:hAnsiTheme="minorHAnsi"/>
          <w:sz w:val="24"/>
          <w:szCs w:val="24"/>
          <w:vertAlign w:val="superscript"/>
        </w:rPr>
        <w:t>rd</w:t>
      </w:r>
      <w:r w:rsidR="00E8560D" w:rsidRPr="00E8560D">
        <w:rPr>
          <w:rFonts w:asciiTheme="minorHAnsi" w:hAnsiTheme="minorHAnsi"/>
          <w:sz w:val="24"/>
          <w:szCs w:val="24"/>
        </w:rPr>
        <w:t xml:space="preserve"> during regular ashy storm-petrel breed checks.</w:t>
      </w:r>
    </w:p>
    <w:p w14:paraId="064652DF" w14:textId="19D837AC" w:rsidR="00473636" w:rsidRPr="008546C4" w:rsidRDefault="5E3300C3" w:rsidP="001137CE">
      <w:pPr>
        <w:rPr>
          <w:rFonts w:asciiTheme="minorHAnsi" w:hAnsiTheme="minorHAnsi"/>
          <w:sz w:val="24"/>
          <w:szCs w:val="24"/>
        </w:rPr>
      </w:pPr>
      <w:r w:rsidRPr="008546C4">
        <w:rPr>
          <w:rFonts w:asciiTheme="minorHAnsi" w:hAnsiTheme="minorHAnsi"/>
          <w:b/>
          <w:bCs/>
          <w:sz w:val="24"/>
          <w:szCs w:val="24"/>
        </w:rPr>
        <w:lastRenderedPageBreak/>
        <w:t xml:space="preserve">Brandt’s Cormorant </w:t>
      </w:r>
      <w:r w:rsidRPr="008546C4">
        <w:rPr>
          <w:rFonts w:asciiTheme="minorHAnsi" w:hAnsiTheme="minorHAnsi"/>
          <w:sz w:val="24"/>
          <w:szCs w:val="24"/>
        </w:rPr>
        <w:t>–</w:t>
      </w:r>
      <w:r w:rsidR="00155A42" w:rsidRPr="008546C4">
        <w:rPr>
          <w:rFonts w:asciiTheme="minorHAnsi" w:hAnsiTheme="minorHAnsi"/>
          <w:sz w:val="24"/>
          <w:szCs w:val="24"/>
        </w:rPr>
        <w:t xml:space="preserve"> </w:t>
      </w:r>
      <w:r w:rsidR="0048178A" w:rsidRPr="008546C4">
        <w:rPr>
          <w:rFonts w:asciiTheme="minorHAnsi" w:hAnsiTheme="minorHAnsi"/>
          <w:sz w:val="24"/>
          <w:szCs w:val="24"/>
        </w:rPr>
        <w:t>Breeding</w:t>
      </w:r>
      <w:r w:rsidR="00E8560D" w:rsidRPr="008546C4">
        <w:rPr>
          <w:rFonts w:asciiTheme="minorHAnsi" w:hAnsiTheme="minorHAnsi"/>
          <w:sz w:val="24"/>
          <w:szCs w:val="24"/>
        </w:rPr>
        <w:t xml:space="preserve"> numbers </w:t>
      </w:r>
      <w:r w:rsidR="008546C4">
        <w:rPr>
          <w:rFonts w:asciiTheme="minorHAnsi" w:hAnsiTheme="minorHAnsi"/>
          <w:sz w:val="24"/>
          <w:szCs w:val="24"/>
        </w:rPr>
        <w:t xml:space="preserve">at the study colonies </w:t>
      </w:r>
      <w:r w:rsidR="00E8560D" w:rsidRPr="008546C4">
        <w:rPr>
          <w:rFonts w:asciiTheme="minorHAnsi" w:hAnsiTheme="minorHAnsi"/>
          <w:sz w:val="24"/>
          <w:szCs w:val="24"/>
        </w:rPr>
        <w:t xml:space="preserve">remain high this month, attributed to </w:t>
      </w:r>
      <w:r w:rsidR="000736E4" w:rsidRPr="008546C4">
        <w:rPr>
          <w:rFonts w:asciiTheme="minorHAnsi" w:hAnsiTheme="minorHAnsi"/>
          <w:sz w:val="24"/>
          <w:szCs w:val="24"/>
        </w:rPr>
        <w:t>the additional wave of young adults (hatched 2017-2019) that recruited in late May this year.</w:t>
      </w:r>
      <w:r w:rsidR="008546C4" w:rsidRPr="008546C4">
        <w:rPr>
          <w:rFonts w:asciiTheme="minorHAnsi" w:hAnsiTheme="minorHAnsi"/>
          <w:sz w:val="24"/>
          <w:szCs w:val="24"/>
        </w:rPr>
        <w:t xml:space="preserve"> On June 9</w:t>
      </w:r>
      <w:r w:rsidR="008546C4" w:rsidRPr="008546C4">
        <w:rPr>
          <w:rFonts w:asciiTheme="minorHAnsi" w:hAnsiTheme="minorHAnsi"/>
          <w:sz w:val="24"/>
          <w:szCs w:val="24"/>
          <w:vertAlign w:val="superscript"/>
        </w:rPr>
        <w:t>th</w:t>
      </w:r>
      <w:r w:rsidR="008546C4" w:rsidRPr="008546C4">
        <w:rPr>
          <w:rFonts w:asciiTheme="minorHAnsi" w:hAnsiTheme="minorHAnsi"/>
          <w:sz w:val="24"/>
          <w:szCs w:val="24"/>
        </w:rPr>
        <w:t>, the first naked chicks were observed at the Corm Blind colony, followed by the Sea Lion Cove colony on June 14</w:t>
      </w:r>
      <w:r w:rsidR="008546C4" w:rsidRPr="008546C4">
        <w:rPr>
          <w:rFonts w:asciiTheme="minorHAnsi" w:hAnsiTheme="minorHAnsi"/>
          <w:sz w:val="24"/>
          <w:szCs w:val="24"/>
          <w:vertAlign w:val="superscript"/>
        </w:rPr>
        <w:t>th</w:t>
      </w:r>
      <w:r w:rsidR="008546C4" w:rsidRPr="008546C4">
        <w:rPr>
          <w:rFonts w:asciiTheme="minorHAnsi" w:hAnsiTheme="minorHAnsi"/>
          <w:sz w:val="24"/>
          <w:szCs w:val="24"/>
        </w:rPr>
        <w:t>.</w:t>
      </w:r>
    </w:p>
    <w:p w14:paraId="4C5ACDE1" w14:textId="52991DE8" w:rsidR="00E8560D" w:rsidRDefault="00E8560D" w:rsidP="001137CE">
      <w:pPr>
        <w:rPr>
          <w:rFonts w:asciiTheme="minorHAnsi" w:hAnsiTheme="minorHAnsi"/>
          <w:sz w:val="24"/>
          <w:szCs w:val="24"/>
          <w:highlight w:val="yellow"/>
        </w:rPr>
      </w:pPr>
    </w:p>
    <w:p w14:paraId="571D4012" w14:textId="5721846D" w:rsidR="00E8560D" w:rsidRPr="00E8560D" w:rsidRDefault="00E8560D" w:rsidP="001137CE">
      <w:pPr>
        <w:rPr>
          <w:rFonts w:asciiTheme="minorHAnsi" w:hAnsiTheme="minorHAnsi"/>
          <w:sz w:val="24"/>
          <w:szCs w:val="24"/>
        </w:rPr>
      </w:pPr>
      <w:r w:rsidRPr="00E8560D">
        <w:rPr>
          <w:rFonts w:asciiTheme="minorHAnsi" w:hAnsiTheme="minorHAnsi"/>
          <w:sz w:val="24"/>
          <w:szCs w:val="24"/>
        </w:rPr>
        <w:t>The all-island census was conducted on June 8</w:t>
      </w:r>
      <w:r w:rsidRPr="00E8560D">
        <w:rPr>
          <w:rFonts w:asciiTheme="minorHAnsi" w:hAnsiTheme="minorHAnsi"/>
          <w:sz w:val="24"/>
          <w:szCs w:val="24"/>
          <w:vertAlign w:val="superscript"/>
        </w:rPr>
        <w:t>th</w:t>
      </w:r>
      <w:r w:rsidRPr="00E8560D">
        <w:rPr>
          <w:rFonts w:asciiTheme="minorHAnsi" w:hAnsiTheme="minorHAnsi"/>
          <w:sz w:val="24"/>
          <w:szCs w:val="24"/>
        </w:rPr>
        <w:t>. After applying a correction factor to account for the lack of a boat survey, 5,204 well-built nests were counted, resulting in a population estimate of 10,408 breeding adults this year.</w:t>
      </w:r>
    </w:p>
    <w:p w14:paraId="319F22B8" w14:textId="77777777" w:rsidR="00BA6670" w:rsidRPr="00264996" w:rsidRDefault="00BA6670" w:rsidP="00BA6670">
      <w:pPr>
        <w:rPr>
          <w:rFonts w:asciiTheme="minorHAnsi" w:hAnsiTheme="minorHAnsi"/>
          <w:sz w:val="24"/>
          <w:szCs w:val="24"/>
          <w:highlight w:val="yellow"/>
        </w:rPr>
      </w:pPr>
    </w:p>
    <w:p w14:paraId="2AC92D63" w14:textId="07128454" w:rsidR="00F9424F" w:rsidRPr="00CF3E5E" w:rsidRDefault="00F9424F" w:rsidP="5E3300C3">
      <w:pPr>
        <w:rPr>
          <w:rFonts w:asciiTheme="minorHAnsi" w:hAnsiTheme="minorHAnsi"/>
          <w:sz w:val="24"/>
          <w:szCs w:val="24"/>
        </w:rPr>
      </w:pPr>
      <w:r w:rsidRPr="00CF3E5E">
        <w:rPr>
          <w:rFonts w:asciiTheme="minorHAnsi" w:hAnsiTheme="minorHAnsi"/>
          <w:b/>
          <w:sz w:val="24"/>
          <w:szCs w:val="24"/>
        </w:rPr>
        <w:t>Pelagic</w:t>
      </w:r>
      <w:r w:rsidR="007430A5" w:rsidRPr="00CF3E5E">
        <w:rPr>
          <w:rFonts w:asciiTheme="minorHAnsi" w:hAnsiTheme="minorHAnsi"/>
          <w:b/>
          <w:sz w:val="24"/>
          <w:szCs w:val="24"/>
        </w:rPr>
        <w:t xml:space="preserve"> Cormorant </w:t>
      </w:r>
      <w:r w:rsidRPr="00CF3E5E">
        <w:rPr>
          <w:rFonts w:asciiTheme="minorHAnsi" w:hAnsiTheme="minorHAnsi"/>
          <w:sz w:val="24"/>
          <w:szCs w:val="24"/>
        </w:rPr>
        <w:t>–</w:t>
      </w:r>
      <w:r w:rsidR="001137CE" w:rsidRPr="00CF3E5E">
        <w:rPr>
          <w:rFonts w:asciiTheme="minorHAnsi" w:hAnsiTheme="minorHAnsi"/>
          <w:sz w:val="24"/>
          <w:szCs w:val="24"/>
        </w:rPr>
        <w:t>Nest attendance remains high as many pairs continue to</w:t>
      </w:r>
      <w:r w:rsidR="00CF3E5E" w:rsidRPr="00CF3E5E">
        <w:rPr>
          <w:rFonts w:asciiTheme="minorHAnsi" w:hAnsiTheme="minorHAnsi"/>
          <w:sz w:val="24"/>
          <w:szCs w:val="24"/>
        </w:rPr>
        <w:t xml:space="preserve"> incubate eggs or brood</w:t>
      </w:r>
      <w:r w:rsidR="001137CE" w:rsidRPr="00CF3E5E">
        <w:rPr>
          <w:rFonts w:asciiTheme="minorHAnsi" w:hAnsiTheme="minorHAnsi"/>
          <w:sz w:val="24"/>
          <w:szCs w:val="24"/>
        </w:rPr>
        <w:t xml:space="preserve"> </w:t>
      </w:r>
      <w:r w:rsidR="00CF3E5E" w:rsidRPr="00CF3E5E">
        <w:rPr>
          <w:rFonts w:asciiTheme="minorHAnsi" w:hAnsiTheme="minorHAnsi"/>
          <w:sz w:val="24"/>
          <w:szCs w:val="24"/>
        </w:rPr>
        <w:t>young chicks. By the 29</w:t>
      </w:r>
      <w:r w:rsidR="00CF3E5E" w:rsidRPr="00CF3E5E">
        <w:rPr>
          <w:rFonts w:asciiTheme="minorHAnsi" w:hAnsiTheme="minorHAnsi"/>
          <w:sz w:val="24"/>
          <w:szCs w:val="24"/>
          <w:vertAlign w:val="superscript"/>
        </w:rPr>
        <w:t>th</w:t>
      </w:r>
      <w:r w:rsidR="00CF3E5E" w:rsidRPr="00CF3E5E">
        <w:rPr>
          <w:rFonts w:asciiTheme="minorHAnsi" w:hAnsiTheme="minorHAnsi"/>
          <w:sz w:val="24"/>
          <w:szCs w:val="24"/>
        </w:rPr>
        <w:t>, the first mostly-feathered chicks in followed nests had fledged.</w:t>
      </w:r>
    </w:p>
    <w:p w14:paraId="588089A9" w14:textId="77777777" w:rsidR="008546C4" w:rsidRDefault="008546C4" w:rsidP="5E3300C3">
      <w:pPr>
        <w:rPr>
          <w:rFonts w:asciiTheme="minorHAnsi" w:hAnsiTheme="minorHAnsi"/>
          <w:sz w:val="24"/>
          <w:szCs w:val="24"/>
          <w:highlight w:val="yellow"/>
        </w:rPr>
      </w:pPr>
    </w:p>
    <w:p w14:paraId="1EAB3B7F" w14:textId="0DA7D060" w:rsidR="008546C4" w:rsidRPr="00CF3E5E" w:rsidRDefault="008546C4" w:rsidP="5E3300C3">
      <w:pPr>
        <w:rPr>
          <w:rFonts w:asciiTheme="minorHAnsi" w:hAnsiTheme="minorHAnsi"/>
          <w:sz w:val="24"/>
          <w:szCs w:val="24"/>
        </w:rPr>
      </w:pPr>
      <w:r w:rsidRPr="00CF3E5E">
        <w:rPr>
          <w:rFonts w:asciiTheme="minorHAnsi" w:hAnsiTheme="minorHAnsi"/>
          <w:sz w:val="24"/>
          <w:szCs w:val="24"/>
        </w:rPr>
        <w:t>The all-island census was conducted on June 8</w:t>
      </w:r>
      <w:r w:rsidRPr="00CF3E5E">
        <w:rPr>
          <w:rFonts w:asciiTheme="minorHAnsi" w:hAnsiTheme="minorHAnsi"/>
          <w:sz w:val="24"/>
          <w:szCs w:val="24"/>
          <w:vertAlign w:val="superscript"/>
        </w:rPr>
        <w:t>th</w:t>
      </w:r>
      <w:r w:rsidR="00CF3E5E" w:rsidRPr="00CF3E5E">
        <w:rPr>
          <w:rFonts w:asciiTheme="minorHAnsi" w:hAnsiTheme="minorHAnsi"/>
          <w:sz w:val="24"/>
          <w:szCs w:val="24"/>
        </w:rPr>
        <w:t>. After applying a correction factor to account for the lack of a boat survey, 221 well-built nests were counted, resulting in a p</w:t>
      </w:r>
      <w:r w:rsidRPr="00CF3E5E">
        <w:rPr>
          <w:rFonts w:asciiTheme="minorHAnsi" w:hAnsiTheme="minorHAnsi"/>
          <w:sz w:val="24"/>
          <w:szCs w:val="24"/>
        </w:rPr>
        <w:t xml:space="preserve">opulation estimate of </w:t>
      </w:r>
      <w:r w:rsidR="00CF3E5E" w:rsidRPr="00CF3E5E">
        <w:rPr>
          <w:rFonts w:asciiTheme="minorHAnsi" w:hAnsiTheme="minorHAnsi"/>
          <w:sz w:val="24"/>
          <w:szCs w:val="24"/>
        </w:rPr>
        <w:t>422 breeding adults this year.</w:t>
      </w:r>
    </w:p>
    <w:p w14:paraId="4D3E2C56" w14:textId="77777777" w:rsidR="0084392D" w:rsidRPr="00264996" w:rsidRDefault="0084392D" w:rsidP="5E3300C3">
      <w:pPr>
        <w:rPr>
          <w:rFonts w:asciiTheme="minorHAnsi" w:hAnsiTheme="minorHAnsi"/>
          <w:sz w:val="24"/>
          <w:szCs w:val="24"/>
          <w:highlight w:val="yellow"/>
        </w:rPr>
      </w:pPr>
    </w:p>
    <w:p w14:paraId="63B22FB0" w14:textId="490111C7" w:rsidR="008F208F" w:rsidRPr="008546C4" w:rsidRDefault="00E34D9F" w:rsidP="00935DFE">
      <w:pPr>
        <w:rPr>
          <w:rFonts w:asciiTheme="minorHAnsi" w:hAnsiTheme="minorHAnsi"/>
          <w:sz w:val="24"/>
          <w:szCs w:val="24"/>
        </w:rPr>
      </w:pPr>
      <w:r w:rsidRPr="008546C4">
        <w:rPr>
          <w:rFonts w:asciiTheme="minorHAnsi" w:hAnsiTheme="minorHAnsi"/>
          <w:b/>
          <w:sz w:val="24"/>
          <w:szCs w:val="24"/>
        </w:rPr>
        <w:t>Double</w:t>
      </w:r>
      <w:r w:rsidR="00CF629E" w:rsidRPr="008546C4">
        <w:rPr>
          <w:rFonts w:asciiTheme="minorHAnsi" w:hAnsiTheme="minorHAnsi"/>
          <w:b/>
          <w:sz w:val="24"/>
          <w:szCs w:val="24"/>
        </w:rPr>
        <w:t>-c</w:t>
      </w:r>
      <w:r w:rsidRPr="008546C4">
        <w:rPr>
          <w:rFonts w:asciiTheme="minorHAnsi" w:hAnsiTheme="minorHAnsi"/>
          <w:b/>
          <w:sz w:val="24"/>
          <w:szCs w:val="24"/>
        </w:rPr>
        <w:t xml:space="preserve">rested </w:t>
      </w:r>
      <w:r w:rsidR="00810BE6" w:rsidRPr="008546C4">
        <w:rPr>
          <w:rFonts w:asciiTheme="minorHAnsi" w:hAnsiTheme="minorHAnsi"/>
          <w:b/>
          <w:sz w:val="24"/>
          <w:szCs w:val="24"/>
        </w:rPr>
        <w:t>Cormorant</w:t>
      </w:r>
      <w:r w:rsidR="00810BE6" w:rsidRPr="008546C4">
        <w:rPr>
          <w:rFonts w:asciiTheme="minorHAnsi" w:hAnsiTheme="minorHAnsi"/>
          <w:sz w:val="24"/>
          <w:szCs w:val="24"/>
        </w:rPr>
        <w:t xml:space="preserve"> –</w:t>
      </w:r>
      <w:r w:rsidR="00022881" w:rsidRPr="008546C4">
        <w:rPr>
          <w:rFonts w:asciiTheme="minorHAnsi" w:hAnsiTheme="minorHAnsi"/>
          <w:sz w:val="24"/>
          <w:szCs w:val="24"/>
        </w:rPr>
        <w:t xml:space="preserve"> </w:t>
      </w:r>
      <w:r w:rsidR="008546C4" w:rsidRPr="008546C4">
        <w:rPr>
          <w:rFonts w:asciiTheme="minorHAnsi" w:hAnsiTheme="minorHAnsi"/>
          <w:sz w:val="24"/>
          <w:szCs w:val="24"/>
        </w:rPr>
        <w:t xml:space="preserve">Well-built nests remain around a count of 34. This count </w:t>
      </w:r>
      <w:r w:rsidR="00323880">
        <w:rPr>
          <w:rFonts w:asciiTheme="minorHAnsi" w:hAnsiTheme="minorHAnsi"/>
          <w:sz w:val="24"/>
          <w:szCs w:val="24"/>
        </w:rPr>
        <w:t>is</w:t>
      </w:r>
      <w:r w:rsidR="008546C4" w:rsidRPr="008546C4">
        <w:rPr>
          <w:rFonts w:asciiTheme="minorHAnsi" w:hAnsiTheme="minorHAnsi"/>
          <w:sz w:val="24"/>
          <w:szCs w:val="24"/>
        </w:rPr>
        <w:t xml:space="preserve"> considerably lower than what has been observed in previous years. Up to 12 chicks were observed throughout the month.</w:t>
      </w:r>
    </w:p>
    <w:p w14:paraId="35CB32A2" w14:textId="77777777" w:rsidR="00DD55A4" w:rsidRPr="00264996" w:rsidRDefault="00DD55A4" w:rsidP="00FC266A">
      <w:pPr>
        <w:rPr>
          <w:rFonts w:asciiTheme="minorHAnsi" w:hAnsiTheme="minorHAnsi"/>
          <w:sz w:val="24"/>
          <w:szCs w:val="24"/>
          <w:highlight w:val="yellow"/>
        </w:rPr>
      </w:pPr>
    </w:p>
    <w:p w14:paraId="12F7EFA1" w14:textId="04C6C5EE" w:rsidR="0062658F" w:rsidRPr="00F669B0" w:rsidRDefault="5E3300C3" w:rsidP="5E3300C3">
      <w:pPr>
        <w:rPr>
          <w:rFonts w:asciiTheme="minorHAnsi" w:hAnsiTheme="minorHAnsi"/>
          <w:sz w:val="24"/>
          <w:szCs w:val="24"/>
        </w:rPr>
      </w:pPr>
      <w:r w:rsidRPr="00F669B0">
        <w:rPr>
          <w:rFonts w:asciiTheme="minorHAnsi" w:hAnsiTheme="minorHAnsi"/>
          <w:b/>
          <w:bCs/>
          <w:sz w:val="24"/>
          <w:szCs w:val="24"/>
        </w:rPr>
        <w:t>Western Gull</w:t>
      </w:r>
      <w:r w:rsidRPr="00F669B0">
        <w:rPr>
          <w:rFonts w:asciiTheme="minorHAnsi" w:hAnsiTheme="minorHAnsi"/>
          <w:sz w:val="24"/>
          <w:szCs w:val="24"/>
        </w:rPr>
        <w:t xml:space="preserve"> –</w:t>
      </w:r>
      <w:r w:rsidR="00934BBF" w:rsidRPr="00F669B0">
        <w:rPr>
          <w:rFonts w:asciiTheme="minorHAnsi" w:hAnsiTheme="minorHAnsi"/>
          <w:sz w:val="24"/>
          <w:szCs w:val="24"/>
        </w:rPr>
        <w:t xml:space="preserve"> </w:t>
      </w:r>
      <w:r w:rsidR="005415A8" w:rsidRPr="00F669B0">
        <w:rPr>
          <w:rFonts w:asciiTheme="minorHAnsi" w:hAnsiTheme="minorHAnsi"/>
          <w:sz w:val="24"/>
          <w:szCs w:val="24"/>
        </w:rPr>
        <w:t>Hatching phenology seems relatively normal this season, with chicks observed in all followed plots by June 5</w:t>
      </w:r>
      <w:r w:rsidR="005415A8" w:rsidRPr="00F669B0">
        <w:rPr>
          <w:rFonts w:asciiTheme="minorHAnsi" w:hAnsiTheme="minorHAnsi"/>
          <w:sz w:val="24"/>
          <w:szCs w:val="24"/>
          <w:vertAlign w:val="superscript"/>
        </w:rPr>
        <w:t>th</w:t>
      </w:r>
      <w:r w:rsidR="005415A8" w:rsidRPr="00F669B0">
        <w:rPr>
          <w:rFonts w:asciiTheme="minorHAnsi" w:hAnsiTheme="minorHAnsi"/>
          <w:sz w:val="24"/>
          <w:szCs w:val="24"/>
        </w:rPr>
        <w:t xml:space="preserve">. </w:t>
      </w:r>
      <w:r w:rsidR="0049116E" w:rsidRPr="00F669B0">
        <w:rPr>
          <w:rFonts w:asciiTheme="minorHAnsi" w:hAnsiTheme="minorHAnsi"/>
          <w:sz w:val="24"/>
          <w:szCs w:val="24"/>
        </w:rPr>
        <w:t>Chicks at followed known-age nests were large enough to band starting June 12</w:t>
      </w:r>
      <w:r w:rsidR="0049116E" w:rsidRPr="00F669B0">
        <w:rPr>
          <w:rFonts w:asciiTheme="minorHAnsi" w:hAnsiTheme="minorHAnsi"/>
          <w:sz w:val="24"/>
          <w:szCs w:val="24"/>
          <w:vertAlign w:val="superscript"/>
        </w:rPr>
        <w:t>th</w:t>
      </w:r>
      <w:r w:rsidR="009B7915">
        <w:rPr>
          <w:rFonts w:asciiTheme="minorHAnsi" w:hAnsiTheme="minorHAnsi"/>
          <w:sz w:val="24"/>
          <w:szCs w:val="24"/>
        </w:rPr>
        <w:t xml:space="preserve"> with the </w:t>
      </w:r>
      <w:r w:rsidR="0049116E" w:rsidRPr="00F669B0">
        <w:rPr>
          <w:rFonts w:asciiTheme="minorHAnsi" w:hAnsiTheme="minorHAnsi"/>
          <w:sz w:val="24"/>
          <w:szCs w:val="24"/>
        </w:rPr>
        <w:t xml:space="preserve">band combo 00bm. </w:t>
      </w:r>
    </w:p>
    <w:p w14:paraId="2EC5F1A1" w14:textId="77777777" w:rsidR="0062658F" w:rsidRPr="0062658F" w:rsidRDefault="0062658F" w:rsidP="5E3300C3">
      <w:pPr>
        <w:rPr>
          <w:rFonts w:asciiTheme="minorHAnsi" w:hAnsiTheme="minorHAnsi"/>
          <w:sz w:val="24"/>
          <w:szCs w:val="24"/>
        </w:rPr>
      </w:pPr>
    </w:p>
    <w:p w14:paraId="2E86741A" w14:textId="67977BFE" w:rsidR="0062658F" w:rsidRPr="0062658F" w:rsidRDefault="0062658F" w:rsidP="5E3300C3">
      <w:pPr>
        <w:rPr>
          <w:rFonts w:asciiTheme="minorHAnsi" w:hAnsiTheme="minorHAnsi"/>
          <w:sz w:val="24"/>
          <w:szCs w:val="24"/>
        </w:rPr>
      </w:pPr>
      <w:r w:rsidRPr="0062658F">
        <w:rPr>
          <w:rFonts w:asciiTheme="minorHAnsi" w:hAnsiTheme="minorHAnsi"/>
          <w:sz w:val="24"/>
          <w:szCs w:val="24"/>
        </w:rPr>
        <w:t>The annual all-island census was conducted on June 9</w:t>
      </w:r>
      <w:r w:rsidRPr="0062658F">
        <w:rPr>
          <w:rFonts w:asciiTheme="minorHAnsi" w:hAnsiTheme="minorHAnsi"/>
          <w:sz w:val="24"/>
          <w:szCs w:val="24"/>
          <w:vertAlign w:val="superscript"/>
        </w:rPr>
        <w:t>th</w:t>
      </w:r>
      <w:r w:rsidRPr="0062658F">
        <w:rPr>
          <w:rFonts w:asciiTheme="minorHAnsi" w:hAnsiTheme="minorHAnsi"/>
          <w:sz w:val="24"/>
          <w:szCs w:val="24"/>
        </w:rPr>
        <w:t>, resulting in a corrected population estimate of 14,938. Counts of well-built nests in index plots were completed on June 2</w:t>
      </w:r>
      <w:r w:rsidRPr="0062658F">
        <w:rPr>
          <w:rFonts w:asciiTheme="minorHAnsi" w:hAnsiTheme="minorHAnsi"/>
          <w:sz w:val="24"/>
          <w:szCs w:val="24"/>
          <w:vertAlign w:val="superscript"/>
        </w:rPr>
        <w:t>nd</w:t>
      </w:r>
      <w:r w:rsidRPr="0062658F">
        <w:rPr>
          <w:rFonts w:asciiTheme="minorHAnsi" w:hAnsiTheme="minorHAnsi"/>
          <w:sz w:val="24"/>
          <w:szCs w:val="24"/>
        </w:rPr>
        <w:t>.</w:t>
      </w:r>
    </w:p>
    <w:p w14:paraId="40F35944" w14:textId="77777777" w:rsidR="0062658F" w:rsidRPr="0062658F" w:rsidRDefault="0062658F" w:rsidP="5E3300C3">
      <w:pPr>
        <w:rPr>
          <w:rFonts w:asciiTheme="minorHAnsi" w:hAnsiTheme="minorHAnsi"/>
          <w:sz w:val="24"/>
          <w:szCs w:val="24"/>
        </w:rPr>
      </w:pPr>
    </w:p>
    <w:p w14:paraId="5DB4436B" w14:textId="0B027195" w:rsidR="00C41EB2" w:rsidRPr="0062658F" w:rsidRDefault="00C41EB2" w:rsidP="5E3300C3">
      <w:pPr>
        <w:rPr>
          <w:rFonts w:asciiTheme="minorHAnsi" w:hAnsiTheme="minorHAnsi"/>
          <w:sz w:val="24"/>
          <w:szCs w:val="24"/>
        </w:rPr>
      </w:pPr>
      <w:r w:rsidRPr="0062658F">
        <w:rPr>
          <w:rFonts w:asciiTheme="minorHAnsi" w:hAnsiTheme="minorHAnsi"/>
          <w:sz w:val="24"/>
          <w:szCs w:val="24"/>
        </w:rPr>
        <w:t xml:space="preserve">Scott </w:t>
      </w:r>
      <w:r w:rsidR="002E0CB3">
        <w:rPr>
          <w:rFonts w:asciiTheme="minorHAnsi" w:hAnsiTheme="minorHAnsi"/>
          <w:sz w:val="24"/>
          <w:szCs w:val="24"/>
        </w:rPr>
        <w:t xml:space="preserve">Shaffer with San Jose State University </w:t>
      </w:r>
      <w:r w:rsidR="0062658F" w:rsidRPr="0062658F">
        <w:rPr>
          <w:rFonts w:asciiTheme="minorHAnsi" w:hAnsiTheme="minorHAnsi"/>
          <w:sz w:val="24"/>
          <w:szCs w:val="24"/>
        </w:rPr>
        <w:t>recovered</w:t>
      </w:r>
      <w:r w:rsidR="002E0CB3">
        <w:rPr>
          <w:rFonts w:asciiTheme="minorHAnsi" w:hAnsiTheme="minorHAnsi"/>
          <w:sz w:val="24"/>
          <w:szCs w:val="24"/>
        </w:rPr>
        <w:t xml:space="preserve"> </w:t>
      </w:r>
      <w:r w:rsidRPr="0062658F">
        <w:rPr>
          <w:rFonts w:asciiTheme="minorHAnsi" w:hAnsiTheme="minorHAnsi"/>
          <w:sz w:val="24"/>
          <w:szCs w:val="24"/>
        </w:rPr>
        <w:t>short-term GPS data loggers</w:t>
      </w:r>
      <w:r w:rsidR="0062658F" w:rsidRPr="0062658F">
        <w:rPr>
          <w:rFonts w:asciiTheme="minorHAnsi" w:hAnsiTheme="minorHAnsi"/>
          <w:sz w:val="24"/>
          <w:szCs w:val="24"/>
        </w:rPr>
        <w:t xml:space="preserve"> </w:t>
      </w:r>
      <w:r w:rsidR="002E0CB3">
        <w:rPr>
          <w:rFonts w:asciiTheme="minorHAnsi" w:hAnsiTheme="minorHAnsi"/>
          <w:sz w:val="24"/>
          <w:szCs w:val="24"/>
        </w:rPr>
        <w:t xml:space="preserve">from 6 </w:t>
      </w:r>
      <w:r w:rsidR="0062658F" w:rsidRPr="0062658F">
        <w:rPr>
          <w:rFonts w:asciiTheme="minorHAnsi" w:hAnsiTheme="minorHAnsi"/>
          <w:sz w:val="24"/>
          <w:szCs w:val="24"/>
        </w:rPr>
        <w:t xml:space="preserve">adults </w:t>
      </w:r>
      <w:r w:rsidR="002E0CB3">
        <w:rPr>
          <w:rFonts w:asciiTheme="minorHAnsi" w:hAnsiTheme="minorHAnsi"/>
          <w:sz w:val="24"/>
          <w:szCs w:val="24"/>
        </w:rPr>
        <w:t xml:space="preserve">as a part of his ongoing tracking study to examine foraging strategies during the breeding season. </w:t>
      </w:r>
      <w:r w:rsidRPr="0062658F">
        <w:rPr>
          <w:rFonts w:asciiTheme="minorHAnsi" w:hAnsiTheme="minorHAnsi"/>
          <w:sz w:val="24"/>
          <w:szCs w:val="24"/>
        </w:rPr>
        <w:t>Katie Douglas</w:t>
      </w:r>
      <w:r w:rsidR="00CF3E5E" w:rsidRPr="0062658F">
        <w:rPr>
          <w:rFonts w:asciiTheme="minorHAnsi" w:hAnsiTheme="minorHAnsi"/>
          <w:sz w:val="24"/>
          <w:szCs w:val="24"/>
        </w:rPr>
        <w:t xml:space="preserve"> deployed year-long GPS tags on 16 adults</w:t>
      </w:r>
      <w:r w:rsidR="0062658F" w:rsidRPr="0062658F">
        <w:rPr>
          <w:rFonts w:asciiTheme="minorHAnsi" w:hAnsiTheme="minorHAnsi"/>
          <w:sz w:val="24"/>
          <w:szCs w:val="24"/>
        </w:rPr>
        <w:t xml:space="preserve"> </w:t>
      </w:r>
      <w:r w:rsidR="002E0CB3">
        <w:rPr>
          <w:rFonts w:asciiTheme="minorHAnsi" w:hAnsiTheme="minorHAnsi"/>
          <w:sz w:val="24"/>
          <w:szCs w:val="24"/>
        </w:rPr>
        <w:t>throughout the month for her study to examine foraging strategies during the non-breeding season.</w:t>
      </w:r>
      <w:r w:rsidR="0049116E">
        <w:rPr>
          <w:rFonts w:asciiTheme="minorHAnsi" w:hAnsiTheme="minorHAnsi"/>
          <w:sz w:val="24"/>
          <w:szCs w:val="24"/>
        </w:rPr>
        <w:t xml:space="preserve"> Danielle Devincenzi completed 70 novel</w:t>
      </w:r>
      <w:r w:rsidR="00F669B0">
        <w:rPr>
          <w:rFonts w:asciiTheme="minorHAnsi" w:hAnsiTheme="minorHAnsi"/>
          <w:sz w:val="24"/>
          <w:szCs w:val="24"/>
        </w:rPr>
        <w:t xml:space="preserve"> </w:t>
      </w:r>
      <w:r w:rsidR="0049116E">
        <w:rPr>
          <w:rFonts w:asciiTheme="minorHAnsi" w:hAnsiTheme="minorHAnsi"/>
          <w:sz w:val="24"/>
          <w:szCs w:val="24"/>
        </w:rPr>
        <w:t>object tests</w:t>
      </w:r>
      <w:r w:rsidR="00F669B0">
        <w:rPr>
          <w:rFonts w:asciiTheme="minorHAnsi" w:hAnsiTheme="minorHAnsi"/>
          <w:sz w:val="24"/>
          <w:szCs w:val="24"/>
        </w:rPr>
        <w:t xml:space="preserve"> over the last month on incubating adults</w:t>
      </w:r>
      <w:r w:rsidR="0049116E">
        <w:rPr>
          <w:rFonts w:asciiTheme="minorHAnsi" w:hAnsiTheme="minorHAnsi"/>
          <w:sz w:val="24"/>
          <w:szCs w:val="24"/>
        </w:rPr>
        <w:t xml:space="preserve"> </w:t>
      </w:r>
      <w:r w:rsidR="00F669B0">
        <w:rPr>
          <w:rFonts w:asciiTheme="minorHAnsi" w:hAnsiTheme="minorHAnsi"/>
          <w:sz w:val="24"/>
          <w:szCs w:val="24"/>
        </w:rPr>
        <w:t>investigating the relationship between personality and nesting habitat and quality in Western gulls.</w:t>
      </w:r>
    </w:p>
    <w:p w14:paraId="3400FDEB" w14:textId="77777777" w:rsidR="00022881" w:rsidRPr="00264996" w:rsidRDefault="00022881" w:rsidP="008448FF">
      <w:pPr>
        <w:rPr>
          <w:rFonts w:asciiTheme="minorHAnsi" w:hAnsiTheme="minorHAnsi"/>
          <w:sz w:val="24"/>
          <w:szCs w:val="24"/>
          <w:highlight w:val="yellow"/>
        </w:rPr>
      </w:pPr>
    </w:p>
    <w:p w14:paraId="50041431" w14:textId="16C0467F" w:rsidR="00356170" w:rsidRPr="00E40CA9" w:rsidRDefault="00810BE6" w:rsidP="00410B24">
      <w:pPr>
        <w:rPr>
          <w:rFonts w:asciiTheme="minorHAnsi" w:hAnsiTheme="minorHAnsi"/>
          <w:sz w:val="24"/>
          <w:szCs w:val="24"/>
        </w:rPr>
      </w:pPr>
      <w:r w:rsidRPr="00E40CA9">
        <w:rPr>
          <w:rFonts w:asciiTheme="minorHAnsi" w:hAnsiTheme="minorHAnsi"/>
          <w:b/>
          <w:sz w:val="24"/>
          <w:szCs w:val="24"/>
        </w:rPr>
        <w:t xml:space="preserve">California Gulls </w:t>
      </w:r>
      <w:r w:rsidR="004A3C38" w:rsidRPr="00E40CA9">
        <w:rPr>
          <w:rFonts w:asciiTheme="minorHAnsi" w:hAnsiTheme="minorHAnsi"/>
          <w:sz w:val="24"/>
          <w:szCs w:val="24"/>
        </w:rPr>
        <w:t>–</w:t>
      </w:r>
      <w:r w:rsidR="00772912" w:rsidRPr="00E40CA9">
        <w:rPr>
          <w:rFonts w:asciiTheme="minorHAnsi" w:hAnsiTheme="minorHAnsi"/>
          <w:sz w:val="24"/>
          <w:szCs w:val="24"/>
        </w:rPr>
        <w:t xml:space="preserve"> </w:t>
      </w:r>
      <w:r w:rsidR="005705D2" w:rsidRPr="00E40CA9">
        <w:rPr>
          <w:rFonts w:asciiTheme="minorHAnsi" w:hAnsiTheme="minorHAnsi"/>
          <w:sz w:val="24"/>
          <w:szCs w:val="24"/>
        </w:rPr>
        <w:t xml:space="preserve">The first </w:t>
      </w:r>
      <w:r w:rsidR="00B513D5" w:rsidRPr="00E40CA9">
        <w:rPr>
          <w:rFonts w:asciiTheme="minorHAnsi" w:hAnsiTheme="minorHAnsi"/>
          <w:sz w:val="24"/>
          <w:szCs w:val="24"/>
        </w:rPr>
        <w:t>chicks were seen on June 10</w:t>
      </w:r>
      <w:r w:rsidR="00B513D5" w:rsidRPr="00E40CA9">
        <w:rPr>
          <w:rFonts w:asciiTheme="minorHAnsi" w:hAnsiTheme="minorHAnsi"/>
          <w:sz w:val="24"/>
          <w:szCs w:val="24"/>
          <w:vertAlign w:val="superscript"/>
        </w:rPr>
        <w:t>th</w:t>
      </w:r>
      <w:r w:rsidR="00B513D5" w:rsidRPr="00E40CA9">
        <w:rPr>
          <w:rFonts w:asciiTheme="minorHAnsi" w:hAnsiTheme="minorHAnsi"/>
          <w:sz w:val="24"/>
          <w:szCs w:val="24"/>
        </w:rPr>
        <w:t>, and by the end of the month 11 chicks were counted in the colony on the West Marine Terrace. On the June 25</w:t>
      </w:r>
      <w:r w:rsidR="00B513D5" w:rsidRPr="00E40CA9">
        <w:rPr>
          <w:rFonts w:asciiTheme="minorHAnsi" w:hAnsiTheme="minorHAnsi"/>
          <w:sz w:val="24"/>
          <w:szCs w:val="24"/>
          <w:vertAlign w:val="superscript"/>
        </w:rPr>
        <w:t>th</w:t>
      </w:r>
      <w:r w:rsidR="00E40CA9">
        <w:rPr>
          <w:rFonts w:asciiTheme="minorHAnsi" w:hAnsiTheme="minorHAnsi"/>
          <w:sz w:val="24"/>
          <w:szCs w:val="24"/>
        </w:rPr>
        <w:t xml:space="preserve"> and June 30</w:t>
      </w:r>
      <w:r w:rsidR="00522458" w:rsidRPr="00E40CA9">
        <w:rPr>
          <w:rFonts w:asciiTheme="minorHAnsi" w:hAnsiTheme="minorHAnsi"/>
          <w:sz w:val="24"/>
          <w:szCs w:val="24"/>
          <w:vertAlign w:val="superscript"/>
        </w:rPr>
        <w:t>th</w:t>
      </w:r>
      <w:r w:rsidR="00C9347D">
        <w:rPr>
          <w:rFonts w:asciiTheme="minorHAnsi" w:hAnsiTheme="minorHAnsi"/>
          <w:sz w:val="24"/>
          <w:szCs w:val="24"/>
        </w:rPr>
        <w:t xml:space="preserve"> surveys,</w:t>
      </w:r>
      <w:r w:rsidR="00522458">
        <w:rPr>
          <w:rFonts w:asciiTheme="minorHAnsi" w:hAnsiTheme="minorHAnsi"/>
          <w:sz w:val="24"/>
          <w:szCs w:val="24"/>
        </w:rPr>
        <w:t xml:space="preserve"> </w:t>
      </w:r>
      <w:r w:rsidR="00522458" w:rsidRPr="00E40CA9">
        <w:rPr>
          <w:rFonts w:asciiTheme="minorHAnsi" w:hAnsiTheme="minorHAnsi"/>
          <w:sz w:val="24"/>
          <w:szCs w:val="24"/>
        </w:rPr>
        <w:t>many</w:t>
      </w:r>
      <w:r w:rsidR="00B513D5" w:rsidRPr="00E40CA9">
        <w:rPr>
          <w:rFonts w:asciiTheme="minorHAnsi" w:hAnsiTheme="minorHAnsi"/>
          <w:sz w:val="24"/>
          <w:szCs w:val="24"/>
        </w:rPr>
        <w:t xml:space="preserve"> adults (up to 130 birds) were noticed roosting and nest-building </w:t>
      </w:r>
      <w:r w:rsidR="00E40CA9" w:rsidRPr="00E40CA9">
        <w:rPr>
          <w:rFonts w:asciiTheme="minorHAnsi" w:hAnsiTheme="minorHAnsi"/>
          <w:sz w:val="24"/>
          <w:szCs w:val="24"/>
        </w:rPr>
        <w:t>o</w:t>
      </w:r>
      <w:r w:rsidR="00B513D5" w:rsidRPr="00E40CA9">
        <w:rPr>
          <w:rFonts w:asciiTheme="minorHAnsi" w:hAnsiTheme="minorHAnsi"/>
          <w:sz w:val="24"/>
          <w:szCs w:val="24"/>
        </w:rPr>
        <w:t>n the East Marine Terrace</w:t>
      </w:r>
      <w:r w:rsidR="00E40CA9" w:rsidRPr="00E40CA9">
        <w:rPr>
          <w:rFonts w:asciiTheme="minorHAnsi" w:hAnsiTheme="minorHAnsi"/>
          <w:sz w:val="24"/>
          <w:szCs w:val="24"/>
        </w:rPr>
        <w:t>, though no eggs were detected on later surveys.</w:t>
      </w:r>
    </w:p>
    <w:p w14:paraId="3A43C7DD" w14:textId="77777777" w:rsidR="00DD55A4" w:rsidRPr="00264996" w:rsidRDefault="00DD55A4" w:rsidP="00DD55A4">
      <w:pPr>
        <w:ind w:left="720" w:hanging="720"/>
        <w:rPr>
          <w:rFonts w:asciiTheme="minorHAnsi" w:hAnsiTheme="minorHAnsi"/>
          <w:sz w:val="24"/>
          <w:szCs w:val="24"/>
          <w:highlight w:val="yellow"/>
        </w:rPr>
      </w:pPr>
    </w:p>
    <w:p w14:paraId="259157A8" w14:textId="178C39EB" w:rsidR="002A7056" w:rsidRDefault="00810BE6" w:rsidP="002F601D">
      <w:pPr>
        <w:rPr>
          <w:rFonts w:asciiTheme="minorHAnsi" w:hAnsiTheme="minorHAnsi"/>
          <w:sz w:val="24"/>
          <w:szCs w:val="24"/>
        </w:rPr>
      </w:pPr>
      <w:r w:rsidRPr="001C4850">
        <w:rPr>
          <w:rFonts w:asciiTheme="minorHAnsi" w:hAnsiTheme="minorHAnsi"/>
          <w:b/>
          <w:sz w:val="24"/>
          <w:szCs w:val="24"/>
        </w:rPr>
        <w:t xml:space="preserve">Common Murre </w:t>
      </w:r>
      <w:r w:rsidRPr="001C4850">
        <w:rPr>
          <w:rFonts w:asciiTheme="minorHAnsi" w:hAnsiTheme="minorHAnsi"/>
          <w:sz w:val="24"/>
          <w:szCs w:val="24"/>
        </w:rPr>
        <w:t>–</w:t>
      </w:r>
      <w:r w:rsidR="00A67EA9" w:rsidRPr="001C4850">
        <w:rPr>
          <w:rFonts w:asciiTheme="minorHAnsi" w:hAnsiTheme="minorHAnsi"/>
          <w:sz w:val="24"/>
          <w:szCs w:val="24"/>
        </w:rPr>
        <w:t xml:space="preserve"> </w:t>
      </w:r>
      <w:r w:rsidR="008A68F3" w:rsidRPr="001C4850">
        <w:rPr>
          <w:rFonts w:asciiTheme="minorHAnsi" w:hAnsiTheme="minorHAnsi"/>
          <w:sz w:val="24"/>
          <w:szCs w:val="24"/>
        </w:rPr>
        <w:t>Daily 2-hour diet watches began on June 3</w:t>
      </w:r>
      <w:r w:rsidR="008A68F3" w:rsidRPr="001C4850">
        <w:rPr>
          <w:rFonts w:asciiTheme="minorHAnsi" w:hAnsiTheme="minorHAnsi"/>
          <w:sz w:val="24"/>
          <w:szCs w:val="24"/>
          <w:vertAlign w:val="superscript"/>
        </w:rPr>
        <w:t>rd</w:t>
      </w:r>
      <w:r w:rsidR="008A68F3" w:rsidRPr="001C4850">
        <w:rPr>
          <w:rFonts w:asciiTheme="minorHAnsi" w:hAnsiTheme="minorHAnsi"/>
          <w:sz w:val="24"/>
          <w:szCs w:val="24"/>
        </w:rPr>
        <w:t xml:space="preserve">. Anchovy and juvenile rockfish </w:t>
      </w:r>
      <w:r w:rsidR="00C9347D">
        <w:rPr>
          <w:rFonts w:asciiTheme="minorHAnsi" w:hAnsiTheme="minorHAnsi"/>
          <w:sz w:val="24"/>
          <w:szCs w:val="24"/>
        </w:rPr>
        <w:t>pre</w:t>
      </w:r>
      <w:r w:rsidR="008A68F3" w:rsidRPr="001C4850">
        <w:rPr>
          <w:rFonts w:asciiTheme="minorHAnsi" w:hAnsiTheme="minorHAnsi"/>
          <w:sz w:val="24"/>
          <w:szCs w:val="24"/>
        </w:rPr>
        <w:t>dominated</w:t>
      </w:r>
      <w:r w:rsidR="00C9347D">
        <w:rPr>
          <w:rFonts w:asciiTheme="minorHAnsi" w:hAnsiTheme="minorHAnsi"/>
          <w:sz w:val="24"/>
          <w:szCs w:val="24"/>
        </w:rPr>
        <w:t xml:space="preserve"> in</w:t>
      </w:r>
      <w:r w:rsidR="008A68F3" w:rsidRPr="001C4850">
        <w:rPr>
          <w:rFonts w:asciiTheme="minorHAnsi" w:hAnsiTheme="minorHAnsi"/>
          <w:sz w:val="24"/>
          <w:szCs w:val="24"/>
        </w:rPr>
        <w:t xml:space="preserve"> the chick diet during the first half of the month, with occasional flatfishes, market </w:t>
      </w:r>
      <w:r w:rsidR="00DF5C14" w:rsidRPr="001C4850">
        <w:rPr>
          <w:rFonts w:asciiTheme="minorHAnsi" w:hAnsiTheme="minorHAnsi"/>
          <w:sz w:val="24"/>
          <w:szCs w:val="24"/>
        </w:rPr>
        <w:t>squid</w:t>
      </w:r>
      <w:r w:rsidR="008A68F3" w:rsidRPr="001C4850">
        <w:rPr>
          <w:rFonts w:asciiTheme="minorHAnsi" w:hAnsiTheme="minorHAnsi"/>
          <w:sz w:val="24"/>
          <w:szCs w:val="24"/>
        </w:rPr>
        <w:t xml:space="preserve">, smelt, lingcod, and </w:t>
      </w:r>
      <w:r w:rsidR="00DF5C14">
        <w:rPr>
          <w:rFonts w:asciiTheme="minorHAnsi" w:hAnsiTheme="minorHAnsi"/>
          <w:sz w:val="24"/>
          <w:szCs w:val="24"/>
        </w:rPr>
        <w:t xml:space="preserve">pacific </w:t>
      </w:r>
      <w:r w:rsidR="008A68F3" w:rsidRPr="001C4850">
        <w:rPr>
          <w:rFonts w:asciiTheme="minorHAnsi" w:hAnsiTheme="minorHAnsi"/>
          <w:sz w:val="24"/>
          <w:szCs w:val="24"/>
        </w:rPr>
        <w:t>sand</w:t>
      </w:r>
      <w:r w:rsidR="00DF5C14">
        <w:rPr>
          <w:rFonts w:asciiTheme="minorHAnsi" w:hAnsiTheme="minorHAnsi"/>
          <w:sz w:val="24"/>
          <w:szCs w:val="24"/>
        </w:rPr>
        <w:t xml:space="preserve"> </w:t>
      </w:r>
      <w:r w:rsidR="008A68F3" w:rsidRPr="001C4850">
        <w:rPr>
          <w:rFonts w:asciiTheme="minorHAnsi" w:hAnsiTheme="minorHAnsi"/>
          <w:sz w:val="24"/>
          <w:szCs w:val="24"/>
        </w:rPr>
        <w:t>lance observed. By June 15</w:t>
      </w:r>
      <w:r w:rsidR="008A68F3" w:rsidRPr="001C4850">
        <w:rPr>
          <w:rFonts w:asciiTheme="minorHAnsi" w:hAnsiTheme="minorHAnsi"/>
          <w:sz w:val="24"/>
          <w:szCs w:val="24"/>
          <w:vertAlign w:val="superscript"/>
        </w:rPr>
        <w:t>th</w:t>
      </w:r>
      <w:r w:rsidR="008A68F3" w:rsidRPr="001C4850">
        <w:rPr>
          <w:rFonts w:asciiTheme="minorHAnsi" w:hAnsiTheme="minorHAnsi"/>
          <w:sz w:val="24"/>
          <w:szCs w:val="24"/>
        </w:rPr>
        <w:t>, the diet switch</w:t>
      </w:r>
      <w:ins w:id="5" w:author="Clevenstine, Alyssa J" w:date="2021-07-13T16:57:00Z">
        <w:r w:rsidR="0071511A">
          <w:rPr>
            <w:rFonts w:asciiTheme="minorHAnsi" w:hAnsiTheme="minorHAnsi"/>
            <w:sz w:val="24"/>
            <w:szCs w:val="24"/>
          </w:rPr>
          <w:t>ed</w:t>
        </w:r>
      </w:ins>
      <w:r w:rsidR="008A68F3" w:rsidRPr="001C4850">
        <w:rPr>
          <w:rFonts w:asciiTheme="minorHAnsi" w:hAnsiTheme="minorHAnsi"/>
          <w:sz w:val="24"/>
          <w:szCs w:val="24"/>
        </w:rPr>
        <w:t xml:space="preserve"> to </w:t>
      </w:r>
      <w:r w:rsidR="00D0784D">
        <w:rPr>
          <w:rFonts w:asciiTheme="minorHAnsi" w:hAnsiTheme="minorHAnsi"/>
          <w:sz w:val="24"/>
          <w:szCs w:val="24"/>
        </w:rPr>
        <w:t>be almost entirely</w:t>
      </w:r>
      <w:r w:rsidR="008A68F3" w:rsidRPr="001C4850">
        <w:rPr>
          <w:rFonts w:asciiTheme="minorHAnsi" w:hAnsiTheme="minorHAnsi"/>
          <w:sz w:val="24"/>
          <w:szCs w:val="24"/>
        </w:rPr>
        <w:t xml:space="preserve"> </w:t>
      </w:r>
      <w:r w:rsidR="001C4850" w:rsidRPr="001C4850">
        <w:rPr>
          <w:rFonts w:asciiTheme="minorHAnsi" w:hAnsiTheme="minorHAnsi"/>
          <w:sz w:val="24"/>
          <w:szCs w:val="24"/>
        </w:rPr>
        <w:t>anchovy. The annual index plot photos were completed by June 8</w:t>
      </w:r>
      <w:r w:rsidR="001C4850" w:rsidRPr="001C4850">
        <w:rPr>
          <w:rFonts w:asciiTheme="minorHAnsi" w:hAnsiTheme="minorHAnsi"/>
          <w:sz w:val="24"/>
          <w:szCs w:val="24"/>
          <w:vertAlign w:val="superscript"/>
        </w:rPr>
        <w:t>th</w:t>
      </w:r>
      <w:r w:rsidR="001C4850" w:rsidRPr="001C4850">
        <w:rPr>
          <w:rFonts w:asciiTheme="minorHAnsi" w:hAnsiTheme="minorHAnsi"/>
          <w:sz w:val="24"/>
          <w:szCs w:val="24"/>
        </w:rPr>
        <w:t xml:space="preserve">. </w:t>
      </w:r>
      <w:r w:rsidR="00D7464F" w:rsidRPr="001C4850">
        <w:rPr>
          <w:rFonts w:asciiTheme="minorHAnsi" w:hAnsiTheme="minorHAnsi"/>
          <w:sz w:val="24"/>
          <w:szCs w:val="24"/>
        </w:rPr>
        <w:t xml:space="preserve">The first assumed fledges </w:t>
      </w:r>
      <w:r w:rsidR="008A68F3" w:rsidRPr="001C4850">
        <w:rPr>
          <w:rFonts w:asciiTheme="minorHAnsi" w:hAnsiTheme="minorHAnsi"/>
          <w:sz w:val="24"/>
          <w:szCs w:val="24"/>
        </w:rPr>
        <w:t>in the Upper Shubrick and Upper Upper study plots occurred on June 11</w:t>
      </w:r>
      <w:r w:rsidR="008A68F3" w:rsidRPr="001C4850">
        <w:rPr>
          <w:rFonts w:asciiTheme="minorHAnsi" w:hAnsiTheme="minorHAnsi"/>
          <w:sz w:val="24"/>
          <w:szCs w:val="24"/>
          <w:vertAlign w:val="superscript"/>
        </w:rPr>
        <w:t>th</w:t>
      </w:r>
      <w:r w:rsidR="008A68F3" w:rsidRPr="001C4850">
        <w:rPr>
          <w:rFonts w:asciiTheme="minorHAnsi" w:hAnsiTheme="minorHAnsi"/>
          <w:sz w:val="24"/>
          <w:szCs w:val="24"/>
        </w:rPr>
        <w:t xml:space="preserve"> and </w:t>
      </w:r>
      <w:r w:rsidR="008A68F3" w:rsidRPr="001C4850">
        <w:rPr>
          <w:rFonts w:asciiTheme="minorHAnsi" w:hAnsiTheme="minorHAnsi"/>
          <w:sz w:val="24"/>
          <w:szCs w:val="24"/>
        </w:rPr>
        <w:lastRenderedPageBreak/>
        <w:t>June 23</w:t>
      </w:r>
      <w:r w:rsidR="008A68F3" w:rsidRPr="001C4850">
        <w:rPr>
          <w:rFonts w:asciiTheme="minorHAnsi" w:hAnsiTheme="minorHAnsi"/>
          <w:sz w:val="24"/>
          <w:szCs w:val="24"/>
          <w:vertAlign w:val="superscript"/>
        </w:rPr>
        <w:t>rd</w:t>
      </w:r>
      <w:r w:rsidR="008A68F3" w:rsidRPr="001C4850">
        <w:rPr>
          <w:rFonts w:asciiTheme="minorHAnsi" w:hAnsiTheme="minorHAnsi"/>
          <w:sz w:val="24"/>
          <w:szCs w:val="24"/>
        </w:rPr>
        <w:t>, respectively.</w:t>
      </w:r>
      <w:r w:rsidR="001C4850" w:rsidRPr="001C4850">
        <w:rPr>
          <w:rFonts w:asciiTheme="minorHAnsi" w:hAnsiTheme="minorHAnsi"/>
          <w:sz w:val="24"/>
          <w:szCs w:val="24"/>
        </w:rPr>
        <w:t xml:space="preserve"> Peak fledging for Upper Shubrick Point occurred in the last week of June.</w:t>
      </w:r>
    </w:p>
    <w:p w14:paraId="3A156089" w14:textId="61252ECD" w:rsidR="00415E98" w:rsidRDefault="00415E98" w:rsidP="002F601D">
      <w:pPr>
        <w:rPr>
          <w:rFonts w:asciiTheme="minorHAnsi" w:hAnsiTheme="minorHAnsi"/>
          <w:sz w:val="24"/>
          <w:szCs w:val="24"/>
        </w:rPr>
      </w:pPr>
    </w:p>
    <w:p w14:paraId="6A814FCD" w14:textId="34086BD4" w:rsidR="00415E98" w:rsidRPr="001C4850" w:rsidRDefault="00415E98" w:rsidP="002F601D">
      <w:pPr>
        <w:rPr>
          <w:rFonts w:asciiTheme="minorHAnsi" w:hAnsiTheme="minorHAnsi"/>
          <w:sz w:val="24"/>
          <w:szCs w:val="24"/>
        </w:rPr>
      </w:pPr>
      <w:r>
        <w:rPr>
          <w:rFonts w:asciiTheme="minorHAnsi" w:hAnsiTheme="minorHAnsi"/>
          <w:sz w:val="24"/>
          <w:szCs w:val="24"/>
        </w:rPr>
        <w:t xml:space="preserve">Sarah Hecocks began deployment and retrieval of short-term GPS and TDR on adults captured with a noose pole from Sea Lion Cove and Upper Shubrick Point for her study on individual foraging strategies during the chick-rearing period in response to interannual environmental variation. Twenty-one tags were deployed this </w:t>
      </w:r>
      <w:r w:rsidR="00417B2E">
        <w:rPr>
          <w:rFonts w:asciiTheme="minorHAnsi" w:hAnsiTheme="minorHAnsi"/>
          <w:sz w:val="24"/>
          <w:szCs w:val="24"/>
        </w:rPr>
        <w:t>month,</w:t>
      </w:r>
      <w:r>
        <w:rPr>
          <w:rFonts w:asciiTheme="minorHAnsi" w:hAnsiTheme="minorHAnsi"/>
          <w:sz w:val="24"/>
          <w:szCs w:val="24"/>
        </w:rPr>
        <w:t xml:space="preserve"> and all were retrieved or were confirmed to have lost the tag</w:t>
      </w:r>
      <w:r w:rsidR="00417B2E">
        <w:rPr>
          <w:rFonts w:asciiTheme="minorHAnsi" w:hAnsiTheme="minorHAnsi"/>
          <w:sz w:val="24"/>
          <w:szCs w:val="24"/>
        </w:rPr>
        <w:t xml:space="preserve"> by June 23</w:t>
      </w:r>
      <w:r w:rsidR="00417B2E" w:rsidRPr="00417B2E">
        <w:rPr>
          <w:rFonts w:asciiTheme="minorHAnsi" w:hAnsiTheme="minorHAnsi"/>
          <w:sz w:val="24"/>
          <w:szCs w:val="24"/>
          <w:vertAlign w:val="superscript"/>
        </w:rPr>
        <w:t>rd</w:t>
      </w:r>
      <w:r w:rsidR="00417B2E">
        <w:rPr>
          <w:rFonts w:asciiTheme="minorHAnsi" w:hAnsiTheme="minorHAnsi"/>
          <w:sz w:val="24"/>
          <w:szCs w:val="24"/>
        </w:rPr>
        <w:t>.</w:t>
      </w:r>
    </w:p>
    <w:p w14:paraId="3C6E3EDF" w14:textId="77777777" w:rsidR="002A7056" w:rsidRPr="00264996" w:rsidRDefault="002A7056" w:rsidP="002F601D">
      <w:pPr>
        <w:rPr>
          <w:rFonts w:asciiTheme="minorHAnsi" w:hAnsiTheme="minorHAnsi"/>
          <w:sz w:val="24"/>
          <w:szCs w:val="24"/>
          <w:highlight w:val="yellow"/>
        </w:rPr>
      </w:pPr>
    </w:p>
    <w:p w14:paraId="4042F6C2" w14:textId="4F966F70" w:rsidR="007A790D" w:rsidRPr="00415E98" w:rsidRDefault="00810BE6" w:rsidP="00B55041">
      <w:pPr>
        <w:rPr>
          <w:rFonts w:asciiTheme="minorHAnsi" w:hAnsiTheme="minorHAnsi"/>
          <w:sz w:val="24"/>
          <w:szCs w:val="24"/>
          <w:vertAlign w:val="superscript"/>
        </w:rPr>
      </w:pPr>
      <w:r w:rsidRPr="00415E98">
        <w:rPr>
          <w:rFonts w:asciiTheme="minorHAnsi" w:hAnsiTheme="minorHAnsi"/>
          <w:b/>
          <w:sz w:val="24"/>
          <w:szCs w:val="24"/>
        </w:rPr>
        <w:t>Pigeon Guillemot</w:t>
      </w:r>
      <w:r w:rsidR="00011F3C" w:rsidRPr="00415E98">
        <w:rPr>
          <w:rFonts w:asciiTheme="minorHAnsi" w:hAnsiTheme="minorHAnsi"/>
          <w:b/>
          <w:sz w:val="24"/>
          <w:szCs w:val="24"/>
        </w:rPr>
        <w:t xml:space="preserve"> </w:t>
      </w:r>
      <w:r w:rsidR="00011F3C" w:rsidRPr="00415E98">
        <w:rPr>
          <w:rFonts w:asciiTheme="minorHAnsi" w:hAnsiTheme="minorHAnsi"/>
          <w:sz w:val="24"/>
          <w:szCs w:val="24"/>
        </w:rPr>
        <w:t>–</w:t>
      </w:r>
      <w:r w:rsidR="001E677D" w:rsidRPr="00415E98">
        <w:rPr>
          <w:rFonts w:asciiTheme="minorHAnsi" w:hAnsiTheme="minorHAnsi"/>
          <w:sz w:val="24"/>
          <w:szCs w:val="24"/>
        </w:rPr>
        <w:t xml:space="preserve"> </w:t>
      </w:r>
      <w:r w:rsidR="001C4850" w:rsidRPr="00415E98">
        <w:rPr>
          <w:rFonts w:asciiTheme="minorHAnsi" w:hAnsiTheme="minorHAnsi"/>
          <w:sz w:val="24"/>
          <w:szCs w:val="24"/>
        </w:rPr>
        <w:t xml:space="preserve">Breeding activity was at its peak this month, </w:t>
      </w:r>
      <w:r w:rsidR="00764CA4" w:rsidRPr="00415E98">
        <w:rPr>
          <w:rFonts w:asciiTheme="minorHAnsi" w:hAnsiTheme="minorHAnsi"/>
          <w:sz w:val="24"/>
          <w:szCs w:val="24"/>
        </w:rPr>
        <w:t>with</w:t>
      </w:r>
      <w:r w:rsidR="001C4850" w:rsidRPr="00415E98">
        <w:rPr>
          <w:rFonts w:asciiTheme="minorHAnsi" w:hAnsiTheme="minorHAnsi"/>
          <w:sz w:val="24"/>
          <w:szCs w:val="24"/>
        </w:rPr>
        <w:t xml:space="preserve"> egg laying, incubation, and chick rearing </w:t>
      </w:r>
      <w:r w:rsidR="00764CA4" w:rsidRPr="00415E98">
        <w:rPr>
          <w:rFonts w:asciiTheme="minorHAnsi" w:hAnsiTheme="minorHAnsi"/>
          <w:sz w:val="24"/>
          <w:szCs w:val="24"/>
        </w:rPr>
        <w:t>happening simultaneously island-wide. Adults seem to occupy every available crevice on the island this season, and several of the new nest boxes installed this year are already occupied by a breeding pair. The first chick was banded at Garbage Gulch on June 16</w:t>
      </w:r>
      <w:r w:rsidR="00764CA4" w:rsidRPr="00415E98">
        <w:rPr>
          <w:rFonts w:asciiTheme="minorHAnsi" w:hAnsiTheme="minorHAnsi"/>
          <w:sz w:val="24"/>
          <w:szCs w:val="24"/>
          <w:vertAlign w:val="superscript"/>
        </w:rPr>
        <w:t>th</w:t>
      </w:r>
      <w:r w:rsidR="00764CA4" w:rsidRPr="00415E98">
        <w:rPr>
          <w:rFonts w:asciiTheme="minorHAnsi" w:hAnsiTheme="minorHAnsi"/>
          <w:sz w:val="24"/>
          <w:szCs w:val="24"/>
        </w:rPr>
        <w:t>. Diet watches began on June 13</w:t>
      </w:r>
      <w:r w:rsidR="00764CA4" w:rsidRPr="00415E98">
        <w:rPr>
          <w:rFonts w:asciiTheme="minorHAnsi" w:hAnsiTheme="minorHAnsi"/>
          <w:sz w:val="24"/>
          <w:szCs w:val="24"/>
          <w:vertAlign w:val="superscript"/>
        </w:rPr>
        <w:t>th</w:t>
      </w:r>
      <w:r w:rsidR="00764CA4" w:rsidRPr="00415E98">
        <w:rPr>
          <w:rFonts w:asciiTheme="minorHAnsi" w:hAnsiTheme="minorHAnsi"/>
          <w:sz w:val="24"/>
          <w:szCs w:val="24"/>
        </w:rPr>
        <w:t xml:space="preserve">. </w:t>
      </w:r>
      <w:r w:rsidR="00C821A9" w:rsidRPr="00415E98">
        <w:rPr>
          <w:rFonts w:asciiTheme="minorHAnsi" w:hAnsiTheme="minorHAnsi"/>
          <w:sz w:val="24"/>
          <w:szCs w:val="24"/>
        </w:rPr>
        <w:t xml:space="preserve">Nearly 90% of the </w:t>
      </w:r>
      <w:r w:rsidR="00764CA4" w:rsidRPr="00415E98">
        <w:rPr>
          <w:rFonts w:asciiTheme="minorHAnsi" w:hAnsiTheme="minorHAnsi"/>
          <w:sz w:val="24"/>
          <w:szCs w:val="24"/>
        </w:rPr>
        <w:t>diet</w:t>
      </w:r>
      <w:r w:rsidR="00415E98">
        <w:rPr>
          <w:rFonts w:asciiTheme="minorHAnsi" w:hAnsiTheme="minorHAnsi"/>
          <w:sz w:val="24"/>
          <w:szCs w:val="24"/>
        </w:rPr>
        <w:t xml:space="preserve"> in June</w:t>
      </w:r>
      <w:r w:rsidR="00764CA4" w:rsidRPr="00415E98">
        <w:rPr>
          <w:rFonts w:asciiTheme="minorHAnsi" w:hAnsiTheme="minorHAnsi"/>
          <w:sz w:val="24"/>
          <w:szCs w:val="24"/>
        </w:rPr>
        <w:t xml:space="preserve"> </w:t>
      </w:r>
      <w:r w:rsidR="00415E98" w:rsidRPr="00415E98">
        <w:rPr>
          <w:rFonts w:asciiTheme="minorHAnsi" w:hAnsiTheme="minorHAnsi"/>
          <w:sz w:val="24"/>
          <w:szCs w:val="24"/>
        </w:rPr>
        <w:t>consisted of</w:t>
      </w:r>
      <w:r w:rsidR="00764CA4" w:rsidRPr="00415E98">
        <w:rPr>
          <w:rFonts w:asciiTheme="minorHAnsi" w:hAnsiTheme="minorHAnsi"/>
          <w:sz w:val="24"/>
          <w:szCs w:val="24"/>
        </w:rPr>
        <w:t xml:space="preserve"> </w:t>
      </w:r>
      <w:r w:rsidR="00C821A9" w:rsidRPr="00415E98">
        <w:rPr>
          <w:rFonts w:asciiTheme="minorHAnsi" w:hAnsiTheme="minorHAnsi"/>
          <w:sz w:val="24"/>
          <w:szCs w:val="24"/>
        </w:rPr>
        <w:t>sculpin, flatfishes, and juvenile rockfishes</w:t>
      </w:r>
      <w:r w:rsidR="00415E98">
        <w:rPr>
          <w:rFonts w:asciiTheme="minorHAnsi" w:hAnsiTheme="minorHAnsi"/>
          <w:sz w:val="24"/>
          <w:szCs w:val="24"/>
        </w:rPr>
        <w:t>.</w:t>
      </w:r>
    </w:p>
    <w:p w14:paraId="0DD4B046" w14:textId="77777777" w:rsidR="00B3256F" w:rsidRPr="00264996" w:rsidRDefault="00B3256F" w:rsidP="00B55041">
      <w:pPr>
        <w:rPr>
          <w:rFonts w:asciiTheme="minorHAnsi" w:hAnsiTheme="minorHAnsi"/>
          <w:b/>
          <w:sz w:val="24"/>
          <w:szCs w:val="24"/>
          <w:highlight w:val="yellow"/>
        </w:rPr>
      </w:pPr>
    </w:p>
    <w:p w14:paraId="33899746" w14:textId="17D576B9" w:rsidR="00E54102" w:rsidRPr="00B70A2D" w:rsidRDefault="5E3300C3" w:rsidP="5E3300C3">
      <w:pPr>
        <w:rPr>
          <w:rFonts w:asciiTheme="minorHAnsi" w:hAnsiTheme="minorHAnsi"/>
          <w:sz w:val="24"/>
          <w:szCs w:val="24"/>
        </w:rPr>
      </w:pPr>
      <w:r w:rsidRPr="00B70A2D">
        <w:rPr>
          <w:rFonts w:asciiTheme="minorHAnsi" w:hAnsiTheme="minorHAnsi"/>
          <w:b/>
          <w:bCs/>
          <w:sz w:val="24"/>
          <w:szCs w:val="24"/>
        </w:rPr>
        <w:t xml:space="preserve">Rhinoceros Auklet </w:t>
      </w:r>
      <w:r w:rsidRPr="00B70A2D">
        <w:rPr>
          <w:rFonts w:asciiTheme="minorHAnsi" w:hAnsiTheme="minorHAnsi"/>
          <w:sz w:val="24"/>
          <w:szCs w:val="24"/>
        </w:rPr>
        <w:t>–</w:t>
      </w:r>
      <w:r w:rsidR="0008175A">
        <w:rPr>
          <w:rFonts w:asciiTheme="minorHAnsi" w:hAnsiTheme="minorHAnsi"/>
          <w:sz w:val="24"/>
          <w:szCs w:val="24"/>
        </w:rPr>
        <w:t xml:space="preserve"> </w:t>
      </w:r>
      <w:r w:rsidR="009F766F" w:rsidRPr="00B70A2D">
        <w:rPr>
          <w:rFonts w:asciiTheme="minorHAnsi" w:hAnsiTheme="minorHAnsi"/>
          <w:sz w:val="24"/>
          <w:szCs w:val="24"/>
        </w:rPr>
        <w:t xml:space="preserve">Standard netting </w:t>
      </w:r>
      <w:r w:rsidR="00DF1E1F">
        <w:rPr>
          <w:rFonts w:asciiTheme="minorHAnsi" w:hAnsiTheme="minorHAnsi"/>
          <w:sz w:val="24"/>
          <w:szCs w:val="24"/>
        </w:rPr>
        <w:t xml:space="preserve">of provisioning adults </w:t>
      </w:r>
      <w:r w:rsidR="009B7915">
        <w:rPr>
          <w:rFonts w:asciiTheme="minorHAnsi" w:hAnsiTheme="minorHAnsi"/>
          <w:sz w:val="24"/>
          <w:szCs w:val="24"/>
        </w:rPr>
        <w:t xml:space="preserve">at dusk </w:t>
      </w:r>
      <w:r w:rsidR="009F766F" w:rsidRPr="00B70A2D">
        <w:rPr>
          <w:rFonts w:asciiTheme="minorHAnsi" w:hAnsiTheme="minorHAnsi"/>
          <w:sz w:val="24"/>
          <w:szCs w:val="24"/>
        </w:rPr>
        <w:t xml:space="preserve">began on June </w:t>
      </w:r>
      <w:r w:rsidR="00B70A2D" w:rsidRPr="00B70A2D">
        <w:rPr>
          <w:rFonts w:asciiTheme="minorHAnsi" w:hAnsiTheme="minorHAnsi"/>
          <w:sz w:val="24"/>
          <w:szCs w:val="24"/>
        </w:rPr>
        <w:t>9</w:t>
      </w:r>
      <w:r w:rsidR="009F766F" w:rsidRPr="00B70A2D">
        <w:rPr>
          <w:rFonts w:asciiTheme="minorHAnsi" w:hAnsiTheme="minorHAnsi"/>
          <w:sz w:val="24"/>
          <w:szCs w:val="24"/>
          <w:vertAlign w:val="superscript"/>
        </w:rPr>
        <w:t>th</w:t>
      </w:r>
      <w:r w:rsidR="00B70A2D" w:rsidRPr="00B70A2D">
        <w:rPr>
          <w:rFonts w:asciiTheme="minorHAnsi" w:hAnsiTheme="minorHAnsi"/>
          <w:sz w:val="24"/>
          <w:szCs w:val="24"/>
        </w:rPr>
        <w:t xml:space="preserve">, with 58 diet samples collected over 8 </w:t>
      </w:r>
      <w:r w:rsidR="00DF1E1F">
        <w:rPr>
          <w:rFonts w:asciiTheme="minorHAnsi" w:hAnsiTheme="minorHAnsi"/>
          <w:sz w:val="24"/>
          <w:szCs w:val="24"/>
        </w:rPr>
        <w:t>netting sessions</w:t>
      </w:r>
      <w:r w:rsidR="00B70A2D" w:rsidRPr="00B70A2D">
        <w:rPr>
          <w:rFonts w:asciiTheme="minorHAnsi" w:hAnsiTheme="minorHAnsi"/>
          <w:sz w:val="24"/>
          <w:szCs w:val="24"/>
        </w:rPr>
        <w:t xml:space="preserve">. </w:t>
      </w:r>
      <w:r w:rsidR="00C55300" w:rsidRPr="00B70A2D">
        <w:rPr>
          <w:rFonts w:asciiTheme="minorHAnsi" w:hAnsiTheme="minorHAnsi"/>
          <w:sz w:val="24"/>
          <w:szCs w:val="24"/>
        </w:rPr>
        <w:t>The diet in the first half of the month was diverse, including juvenile rockfish, pacific sand lance, and northern anchovy, then switched to predominantly</w:t>
      </w:r>
      <w:r w:rsidR="009B7915">
        <w:rPr>
          <w:rFonts w:asciiTheme="minorHAnsi" w:hAnsiTheme="minorHAnsi"/>
          <w:sz w:val="24"/>
          <w:szCs w:val="24"/>
        </w:rPr>
        <w:t xml:space="preserve"> </w:t>
      </w:r>
      <w:r w:rsidR="00C55300" w:rsidRPr="00B70A2D">
        <w:rPr>
          <w:rFonts w:asciiTheme="minorHAnsi" w:hAnsiTheme="minorHAnsi"/>
          <w:sz w:val="24"/>
          <w:szCs w:val="24"/>
        </w:rPr>
        <w:t>anchovy by the 20</w:t>
      </w:r>
      <w:r w:rsidR="00C55300" w:rsidRPr="00B70A2D">
        <w:rPr>
          <w:rFonts w:asciiTheme="minorHAnsi" w:hAnsiTheme="minorHAnsi"/>
          <w:sz w:val="24"/>
          <w:szCs w:val="24"/>
          <w:vertAlign w:val="superscript"/>
        </w:rPr>
        <w:t>th</w:t>
      </w:r>
      <w:r w:rsidR="00C55300" w:rsidRPr="00B70A2D">
        <w:rPr>
          <w:rFonts w:asciiTheme="minorHAnsi" w:hAnsiTheme="minorHAnsi"/>
          <w:sz w:val="24"/>
          <w:szCs w:val="24"/>
        </w:rPr>
        <w:t>. The first chicks were banded on June 30</w:t>
      </w:r>
      <w:r w:rsidR="00C55300" w:rsidRPr="00B70A2D">
        <w:rPr>
          <w:rFonts w:asciiTheme="minorHAnsi" w:hAnsiTheme="minorHAnsi"/>
          <w:sz w:val="24"/>
          <w:szCs w:val="24"/>
          <w:vertAlign w:val="superscript"/>
        </w:rPr>
        <w:t>th</w:t>
      </w:r>
      <w:r w:rsidR="00C55300" w:rsidRPr="00B70A2D">
        <w:rPr>
          <w:rFonts w:asciiTheme="minorHAnsi" w:hAnsiTheme="minorHAnsi"/>
          <w:sz w:val="24"/>
          <w:szCs w:val="24"/>
        </w:rPr>
        <w:t>.</w:t>
      </w:r>
      <w:r w:rsidR="002B3BF8">
        <w:rPr>
          <w:rFonts w:asciiTheme="minorHAnsi" w:hAnsiTheme="minorHAnsi"/>
          <w:sz w:val="24"/>
          <w:szCs w:val="24"/>
        </w:rPr>
        <w:t xml:space="preserve"> </w:t>
      </w:r>
      <w:r w:rsidR="002B3BF8" w:rsidRPr="00B70A2D">
        <w:rPr>
          <w:rFonts w:asciiTheme="minorHAnsi" w:hAnsiTheme="minorHAnsi"/>
          <w:sz w:val="24"/>
          <w:szCs w:val="24"/>
        </w:rPr>
        <w:t>Annual index plots were completed on June 16</w:t>
      </w:r>
      <w:r w:rsidR="002B3BF8" w:rsidRPr="00B70A2D">
        <w:rPr>
          <w:rFonts w:asciiTheme="minorHAnsi" w:hAnsiTheme="minorHAnsi"/>
          <w:sz w:val="24"/>
          <w:szCs w:val="24"/>
          <w:vertAlign w:val="superscript"/>
        </w:rPr>
        <w:t>th</w:t>
      </w:r>
      <w:r w:rsidR="002B3BF8" w:rsidRPr="00B70A2D">
        <w:rPr>
          <w:rFonts w:asciiTheme="minorHAnsi" w:hAnsiTheme="minorHAnsi"/>
          <w:sz w:val="24"/>
          <w:szCs w:val="24"/>
        </w:rPr>
        <w:t>.</w:t>
      </w:r>
    </w:p>
    <w:p w14:paraId="50187FE0" w14:textId="77777777" w:rsidR="005678D0" w:rsidRPr="00264996" w:rsidRDefault="005678D0" w:rsidP="002D1606">
      <w:pPr>
        <w:rPr>
          <w:rFonts w:asciiTheme="minorHAnsi" w:hAnsiTheme="minorHAnsi"/>
          <w:b/>
          <w:sz w:val="24"/>
          <w:szCs w:val="24"/>
          <w:highlight w:val="yellow"/>
        </w:rPr>
      </w:pPr>
    </w:p>
    <w:p w14:paraId="19A9645F" w14:textId="00066BA4" w:rsidR="00DD55A4" w:rsidRPr="00B513D5" w:rsidRDefault="5E3300C3" w:rsidP="00E54102">
      <w:pPr>
        <w:rPr>
          <w:rFonts w:asciiTheme="minorHAnsi" w:hAnsiTheme="minorHAnsi"/>
          <w:sz w:val="24"/>
          <w:szCs w:val="24"/>
        </w:rPr>
      </w:pPr>
      <w:r w:rsidRPr="00B513D5">
        <w:rPr>
          <w:rFonts w:asciiTheme="minorHAnsi" w:hAnsiTheme="minorHAnsi"/>
          <w:b/>
          <w:bCs/>
          <w:sz w:val="24"/>
          <w:szCs w:val="24"/>
        </w:rPr>
        <w:t xml:space="preserve">Tufted Puffin </w:t>
      </w:r>
      <w:r w:rsidRPr="00B513D5">
        <w:rPr>
          <w:rFonts w:asciiTheme="minorHAnsi" w:hAnsiTheme="minorHAnsi"/>
          <w:sz w:val="24"/>
          <w:szCs w:val="24"/>
        </w:rPr>
        <w:t>–</w:t>
      </w:r>
      <w:r w:rsidR="00A67EA9" w:rsidRPr="00B513D5">
        <w:rPr>
          <w:rFonts w:asciiTheme="minorHAnsi" w:hAnsiTheme="minorHAnsi"/>
          <w:sz w:val="24"/>
          <w:szCs w:val="24"/>
        </w:rPr>
        <w:t xml:space="preserve"> </w:t>
      </w:r>
      <w:r w:rsidR="00555281" w:rsidRPr="00B513D5">
        <w:rPr>
          <w:rFonts w:asciiTheme="minorHAnsi" w:hAnsiTheme="minorHAnsi"/>
          <w:sz w:val="24"/>
          <w:szCs w:val="24"/>
        </w:rPr>
        <w:t>Early season puffin surveys were completed on June 5</w:t>
      </w:r>
      <w:r w:rsidR="00555281" w:rsidRPr="00B513D5">
        <w:rPr>
          <w:rFonts w:asciiTheme="minorHAnsi" w:hAnsiTheme="minorHAnsi"/>
          <w:sz w:val="24"/>
          <w:szCs w:val="24"/>
          <w:vertAlign w:val="superscript"/>
        </w:rPr>
        <w:t>th</w:t>
      </w:r>
      <w:r w:rsidR="0008175A" w:rsidRPr="00B513D5">
        <w:rPr>
          <w:rFonts w:asciiTheme="minorHAnsi" w:hAnsiTheme="minorHAnsi"/>
          <w:sz w:val="24"/>
          <w:szCs w:val="24"/>
        </w:rPr>
        <w:t xml:space="preserve">, with an estimated </w:t>
      </w:r>
      <w:r w:rsidR="00B513D5" w:rsidRPr="00B513D5">
        <w:rPr>
          <w:rFonts w:asciiTheme="minorHAnsi" w:hAnsiTheme="minorHAnsi"/>
          <w:sz w:val="24"/>
          <w:szCs w:val="24"/>
        </w:rPr>
        <w:t>38</w:t>
      </w:r>
      <w:r w:rsidR="0008175A" w:rsidRPr="00B513D5">
        <w:rPr>
          <w:rFonts w:asciiTheme="minorHAnsi" w:hAnsiTheme="minorHAnsi"/>
          <w:sz w:val="24"/>
          <w:szCs w:val="24"/>
        </w:rPr>
        <w:t xml:space="preserve"> </w:t>
      </w:r>
      <w:r w:rsidR="00D0784D">
        <w:rPr>
          <w:rFonts w:asciiTheme="minorHAnsi" w:hAnsiTheme="minorHAnsi"/>
          <w:sz w:val="24"/>
          <w:szCs w:val="24"/>
        </w:rPr>
        <w:t xml:space="preserve">crevices determined active in </w:t>
      </w:r>
      <w:r w:rsidR="0008175A" w:rsidRPr="00B513D5">
        <w:rPr>
          <w:rFonts w:asciiTheme="minorHAnsi" w:hAnsiTheme="minorHAnsi"/>
          <w:sz w:val="24"/>
          <w:szCs w:val="24"/>
        </w:rPr>
        <w:t>visible locations across the island. An adult puff</w:t>
      </w:r>
      <w:r w:rsidR="00B513D5" w:rsidRPr="00B513D5">
        <w:rPr>
          <w:rFonts w:asciiTheme="minorHAnsi" w:hAnsiTheme="minorHAnsi"/>
          <w:sz w:val="24"/>
          <w:szCs w:val="24"/>
        </w:rPr>
        <w:t>in</w:t>
      </w:r>
      <w:r w:rsidR="0008175A" w:rsidRPr="00B513D5">
        <w:rPr>
          <w:rFonts w:asciiTheme="minorHAnsi" w:hAnsiTheme="minorHAnsi"/>
          <w:sz w:val="24"/>
          <w:szCs w:val="24"/>
        </w:rPr>
        <w:t xml:space="preserve"> was spotted flying with a bill load of squid on June 28</w:t>
      </w:r>
      <w:r w:rsidR="0008175A" w:rsidRPr="00B513D5">
        <w:rPr>
          <w:rFonts w:asciiTheme="minorHAnsi" w:hAnsiTheme="minorHAnsi"/>
          <w:sz w:val="24"/>
          <w:szCs w:val="24"/>
          <w:vertAlign w:val="superscript"/>
        </w:rPr>
        <w:t>th</w:t>
      </w:r>
      <w:r w:rsidR="0008175A" w:rsidRPr="00B513D5">
        <w:rPr>
          <w:rFonts w:asciiTheme="minorHAnsi" w:hAnsiTheme="minorHAnsi"/>
          <w:sz w:val="24"/>
          <w:szCs w:val="24"/>
        </w:rPr>
        <w:t>, indicating that chicks had likely begun to hatch by the end the month.</w:t>
      </w:r>
    </w:p>
    <w:p w14:paraId="45B90207" w14:textId="77777777" w:rsidR="00DD55A4" w:rsidRPr="00264996" w:rsidRDefault="00DD55A4" w:rsidP="00A074E2">
      <w:pPr>
        <w:rPr>
          <w:rFonts w:asciiTheme="minorHAnsi" w:hAnsiTheme="minorHAnsi"/>
          <w:sz w:val="24"/>
          <w:szCs w:val="24"/>
          <w:highlight w:val="yellow"/>
        </w:rPr>
      </w:pPr>
    </w:p>
    <w:p w14:paraId="0378518D" w14:textId="7462A70C" w:rsidR="006636F0" w:rsidRDefault="5E3300C3" w:rsidP="5E3300C3">
      <w:pPr>
        <w:rPr>
          <w:rFonts w:asciiTheme="minorHAnsi" w:hAnsiTheme="minorHAnsi"/>
          <w:sz w:val="24"/>
          <w:szCs w:val="24"/>
          <w:highlight w:val="yellow"/>
        </w:rPr>
      </w:pPr>
      <w:r w:rsidRPr="006636F0">
        <w:rPr>
          <w:rFonts w:asciiTheme="minorHAnsi" w:hAnsiTheme="minorHAnsi"/>
          <w:b/>
          <w:bCs/>
          <w:sz w:val="24"/>
          <w:szCs w:val="24"/>
        </w:rPr>
        <w:t xml:space="preserve">Cassin’s Auklet </w:t>
      </w:r>
      <w:r w:rsidR="00166CD4" w:rsidRPr="006636F0">
        <w:rPr>
          <w:rFonts w:asciiTheme="minorHAnsi" w:hAnsiTheme="minorHAnsi"/>
          <w:sz w:val="24"/>
          <w:szCs w:val="24"/>
        </w:rPr>
        <w:t xml:space="preserve">– </w:t>
      </w:r>
      <w:r w:rsidR="009B7915" w:rsidRPr="006636F0">
        <w:rPr>
          <w:rFonts w:asciiTheme="minorHAnsi" w:hAnsiTheme="minorHAnsi"/>
          <w:sz w:val="24"/>
          <w:szCs w:val="24"/>
        </w:rPr>
        <w:t>Fledge success was high this month,</w:t>
      </w:r>
      <w:r w:rsidR="00482EB8" w:rsidRPr="006636F0">
        <w:rPr>
          <w:rFonts w:asciiTheme="minorHAnsi" w:hAnsiTheme="minorHAnsi"/>
          <w:sz w:val="24"/>
          <w:szCs w:val="24"/>
        </w:rPr>
        <w:t xml:space="preserve"> with 83% of the pairs in the PRBO study successfully fledging a </w:t>
      </w:r>
      <w:r w:rsidR="006636F0" w:rsidRPr="006636F0">
        <w:rPr>
          <w:rFonts w:asciiTheme="minorHAnsi" w:hAnsiTheme="minorHAnsi"/>
          <w:sz w:val="24"/>
          <w:szCs w:val="24"/>
        </w:rPr>
        <w:t>chick. Most</w:t>
      </w:r>
      <w:r w:rsidR="009B7915" w:rsidRPr="006636F0">
        <w:rPr>
          <w:rFonts w:asciiTheme="minorHAnsi" w:hAnsiTheme="minorHAnsi"/>
          <w:sz w:val="24"/>
          <w:szCs w:val="24"/>
        </w:rPr>
        <w:t xml:space="preserve"> </w:t>
      </w:r>
      <w:r w:rsidR="006636F0" w:rsidRPr="006636F0">
        <w:rPr>
          <w:rFonts w:asciiTheme="minorHAnsi" w:hAnsiTheme="minorHAnsi"/>
          <w:sz w:val="24"/>
          <w:szCs w:val="24"/>
        </w:rPr>
        <w:t xml:space="preserve">chicks </w:t>
      </w:r>
      <w:r w:rsidR="009B7915" w:rsidRPr="006636F0">
        <w:rPr>
          <w:rFonts w:asciiTheme="minorHAnsi" w:hAnsiTheme="minorHAnsi"/>
          <w:sz w:val="24"/>
          <w:szCs w:val="24"/>
        </w:rPr>
        <w:t>fledg</w:t>
      </w:r>
      <w:r w:rsidR="006636F0" w:rsidRPr="006636F0">
        <w:rPr>
          <w:rFonts w:asciiTheme="minorHAnsi" w:hAnsiTheme="minorHAnsi"/>
          <w:sz w:val="24"/>
          <w:szCs w:val="24"/>
        </w:rPr>
        <w:t>ed</w:t>
      </w:r>
      <w:r w:rsidR="009B7915" w:rsidRPr="006636F0">
        <w:rPr>
          <w:rFonts w:asciiTheme="minorHAnsi" w:hAnsiTheme="minorHAnsi"/>
          <w:sz w:val="24"/>
          <w:szCs w:val="24"/>
        </w:rPr>
        <w:t xml:space="preserve"> </w:t>
      </w:r>
      <w:r w:rsidR="006636F0" w:rsidRPr="006636F0">
        <w:rPr>
          <w:rFonts w:asciiTheme="minorHAnsi" w:hAnsiTheme="minorHAnsi"/>
          <w:sz w:val="24"/>
          <w:szCs w:val="24"/>
        </w:rPr>
        <w:t>with</w:t>
      </w:r>
      <w:r w:rsidR="009B7915" w:rsidRPr="006636F0">
        <w:rPr>
          <w:rFonts w:asciiTheme="minorHAnsi" w:hAnsiTheme="minorHAnsi"/>
          <w:sz w:val="24"/>
          <w:szCs w:val="24"/>
        </w:rPr>
        <w:t>in the second week of June</w:t>
      </w:r>
      <w:r w:rsidR="006636F0" w:rsidRPr="006636F0">
        <w:rPr>
          <w:rFonts w:asciiTheme="minorHAnsi" w:hAnsiTheme="minorHAnsi"/>
          <w:sz w:val="24"/>
          <w:szCs w:val="24"/>
        </w:rPr>
        <w:t>, and b</w:t>
      </w:r>
      <w:r w:rsidR="009B7915" w:rsidRPr="006636F0">
        <w:rPr>
          <w:rFonts w:asciiTheme="minorHAnsi" w:hAnsiTheme="minorHAnsi"/>
          <w:sz w:val="24"/>
          <w:szCs w:val="24"/>
        </w:rPr>
        <w:t>y the 20</w:t>
      </w:r>
      <w:r w:rsidR="009B7915" w:rsidRPr="006636F0">
        <w:rPr>
          <w:rFonts w:asciiTheme="minorHAnsi" w:hAnsiTheme="minorHAnsi"/>
          <w:sz w:val="24"/>
          <w:szCs w:val="24"/>
          <w:vertAlign w:val="superscript"/>
        </w:rPr>
        <w:t>th</w:t>
      </w:r>
      <w:r w:rsidR="009B7915" w:rsidRPr="006636F0">
        <w:rPr>
          <w:rFonts w:asciiTheme="minorHAnsi" w:hAnsiTheme="minorHAnsi"/>
          <w:sz w:val="24"/>
          <w:szCs w:val="24"/>
        </w:rPr>
        <w:t xml:space="preserve"> many adults i</w:t>
      </w:r>
      <w:r w:rsidR="006636F0" w:rsidRPr="006636F0">
        <w:rPr>
          <w:rFonts w:asciiTheme="minorHAnsi" w:hAnsiTheme="minorHAnsi"/>
          <w:sz w:val="24"/>
          <w:szCs w:val="24"/>
        </w:rPr>
        <w:t xml:space="preserve">n boxes island-wide </w:t>
      </w:r>
      <w:r w:rsidR="009B7915" w:rsidRPr="006636F0">
        <w:rPr>
          <w:rFonts w:asciiTheme="minorHAnsi" w:hAnsiTheme="minorHAnsi"/>
          <w:sz w:val="24"/>
          <w:szCs w:val="24"/>
        </w:rPr>
        <w:t>had started their second-brood attempt</w:t>
      </w:r>
      <w:r w:rsidR="002B3BF8">
        <w:rPr>
          <w:rFonts w:asciiTheme="minorHAnsi" w:hAnsiTheme="minorHAnsi"/>
          <w:sz w:val="24"/>
          <w:szCs w:val="24"/>
        </w:rPr>
        <w:t xml:space="preserve"> (37% in the PRBO study)</w:t>
      </w:r>
      <w:r w:rsidR="009B7915" w:rsidRPr="006636F0">
        <w:rPr>
          <w:rFonts w:asciiTheme="minorHAnsi" w:hAnsiTheme="minorHAnsi"/>
          <w:sz w:val="24"/>
          <w:szCs w:val="24"/>
        </w:rPr>
        <w:t>.</w:t>
      </w:r>
      <w:r w:rsidR="00043FF4" w:rsidRPr="006636F0">
        <w:rPr>
          <w:rFonts w:asciiTheme="minorHAnsi" w:hAnsiTheme="minorHAnsi"/>
          <w:sz w:val="24"/>
          <w:szCs w:val="24"/>
        </w:rPr>
        <w:t xml:space="preserve"> </w:t>
      </w:r>
      <w:r w:rsidR="002B3BF8">
        <w:rPr>
          <w:rFonts w:asciiTheme="minorHAnsi" w:hAnsiTheme="minorHAnsi"/>
          <w:sz w:val="24"/>
          <w:szCs w:val="24"/>
        </w:rPr>
        <w:t>Annual index plots were completed on June 2</w:t>
      </w:r>
      <w:r w:rsidR="002B3BF8" w:rsidRPr="002B3BF8">
        <w:rPr>
          <w:rFonts w:asciiTheme="minorHAnsi" w:hAnsiTheme="minorHAnsi"/>
          <w:sz w:val="24"/>
          <w:szCs w:val="24"/>
          <w:vertAlign w:val="superscript"/>
        </w:rPr>
        <w:t>nd</w:t>
      </w:r>
      <w:r w:rsidR="002B3BF8">
        <w:rPr>
          <w:rFonts w:asciiTheme="minorHAnsi" w:hAnsiTheme="minorHAnsi"/>
          <w:sz w:val="24"/>
          <w:szCs w:val="24"/>
        </w:rPr>
        <w:t>. Temperature data loggers were downloaded and redeployed for another round this month in paired nest boxes and clay modules.</w:t>
      </w:r>
    </w:p>
    <w:p w14:paraId="79D1EED0" w14:textId="77777777" w:rsidR="006636F0" w:rsidRDefault="006636F0" w:rsidP="5E3300C3">
      <w:pPr>
        <w:rPr>
          <w:rFonts w:asciiTheme="minorHAnsi" w:hAnsiTheme="minorHAnsi"/>
          <w:sz w:val="24"/>
          <w:szCs w:val="24"/>
          <w:highlight w:val="yellow"/>
        </w:rPr>
      </w:pPr>
    </w:p>
    <w:p w14:paraId="0E175D0A" w14:textId="07AF7B3D" w:rsidR="00F218E4" w:rsidRDefault="006636F0" w:rsidP="5E3300C3">
      <w:pPr>
        <w:rPr>
          <w:rFonts w:asciiTheme="minorHAnsi" w:hAnsiTheme="minorHAnsi"/>
          <w:sz w:val="24"/>
          <w:szCs w:val="24"/>
        </w:rPr>
      </w:pPr>
      <w:r w:rsidRPr="006636F0">
        <w:rPr>
          <w:rFonts w:asciiTheme="minorHAnsi" w:hAnsiTheme="minorHAnsi"/>
          <w:sz w:val="24"/>
          <w:szCs w:val="24"/>
        </w:rPr>
        <w:t>Thirty-four</w:t>
      </w:r>
      <w:r w:rsidR="00043FF4" w:rsidRPr="006636F0">
        <w:rPr>
          <w:rFonts w:asciiTheme="minorHAnsi" w:hAnsiTheme="minorHAnsi"/>
          <w:sz w:val="24"/>
          <w:szCs w:val="24"/>
        </w:rPr>
        <w:t xml:space="preserve"> diet samples were collected this month</w:t>
      </w:r>
      <w:r w:rsidR="00E77AF7" w:rsidRPr="006636F0">
        <w:rPr>
          <w:rFonts w:asciiTheme="minorHAnsi" w:hAnsiTheme="minorHAnsi"/>
          <w:sz w:val="24"/>
          <w:szCs w:val="24"/>
        </w:rPr>
        <w:t>; krill</w:t>
      </w:r>
      <w:r w:rsidRPr="006636F0">
        <w:rPr>
          <w:rFonts w:asciiTheme="minorHAnsi" w:hAnsiTheme="minorHAnsi"/>
          <w:sz w:val="24"/>
          <w:szCs w:val="24"/>
        </w:rPr>
        <w:t xml:space="preserve"> was present in most of the samples collected in the first half of the month, and mysids replaced krill as the dominant prey in the samples collected in the latter half of the month.</w:t>
      </w:r>
    </w:p>
    <w:p w14:paraId="72177AA5" w14:textId="09C90195" w:rsidR="002B3BF8" w:rsidRDefault="002B3BF8" w:rsidP="5E3300C3">
      <w:pPr>
        <w:rPr>
          <w:rFonts w:asciiTheme="minorHAnsi" w:hAnsiTheme="minorHAnsi"/>
          <w:sz w:val="24"/>
          <w:szCs w:val="24"/>
        </w:rPr>
      </w:pPr>
    </w:p>
    <w:p w14:paraId="7F4E6B7F" w14:textId="1AE1ACEE" w:rsidR="002B3BF8" w:rsidRPr="006636F0" w:rsidRDefault="000C7B14" w:rsidP="5E3300C3">
      <w:pPr>
        <w:rPr>
          <w:rFonts w:asciiTheme="minorHAnsi" w:hAnsiTheme="minorHAnsi"/>
          <w:sz w:val="24"/>
          <w:szCs w:val="24"/>
        </w:rPr>
      </w:pPr>
      <w:r>
        <w:rPr>
          <w:rFonts w:asciiTheme="minorHAnsi" w:hAnsiTheme="minorHAnsi"/>
          <w:sz w:val="24"/>
          <w:szCs w:val="24"/>
        </w:rPr>
        <w:t>Blood, feather, and nest box and natural rock crevice nest soil sampl</w:t>
      </w:r>
      <w:r w:rsidR="00CC230D">
        <w:rPr>
          <w:rFonts w:asciiTheme="minorHAnsi" w:hAnsiTheme="minorHAnsi"/>
          <w:sz w:val="24"/>
          <w:szCs w:val="24"/>
        </w:rPr>
        <w:t>es</w:t>
      </w:r>
      <w:r>
        <w:rPr>
          <w:rFonts w:asciiTheme="minorHAnsi" w:hAnsiTheme="minorHAnsi"/>
          <w:sz w:val="24"/>
          <w:szCs w:val="24"/>
        </w:rPr>
        <w:t xml:space="preserve"> from Cassin’s auklet chicks and nests w</w:t>
      </w:r>
      <w:r w:rsidR="00CC230D">
        <w:rPr>
          <w:rFonts w:asciiTheme="minorHAnsi" w:hAnsiTheme="minorHAnsi"/>
          <w:sz w:val="24"/>
          <w:szCs w:val="24"/>
        </w:rPr>
        <w:t>ere</w:t>
      </w:r>
      <w:r>
        <w:rPr>
          <w:rFonts w:asciiTheme="minorHAnsi" w:hAnsiTheme="minorHAnsi"/>
          <w:sz w:val="24"/>
          <w:szCs w:val="24"/>
        </w:rPr>
        <w:t xml:space="preserve"> co</w:t>
      </w:r>
      <w:r w:rsidR="0012758A">
        <w:rPr>
          <w:rFonts w:asciiTheme="minorHAnsi" w:hAnsiTheme="minorHAnsi"/>
          <w:sz w:val="24"/>
          <w:szCs w:val="24"/>
        </w:rPr>
        <w:t>llected</w:t>
      </w:r>
      <w:r>
        <w:rPr>
          <w:rFonts w:asciiTheme="minorHAnsi" w:hAnsiTheme="minorHAnsi"/>
          <w:sz w:val="24"/>
          <w:szCs w:val="24"/>
        </w:rPr>
        <w:t xml:space="preserve"> this month. </w:t>
      </w:r>
      <w:r w:rsidR="00325100">
        <w:rPr>
          <w:rFonts w:asciiTheme="minorHAnsi" w:hAnsiTheme="minorHAnsi"/>
          <w:sz w:val="24"/>
          <w:szCs w:val="24"/>
        </w:rPr>
        <w:t>Coordinated</w:t>
      </w:r>
      <w:r>
        <w:rPr>
          <w:rFonts w:asciiTheme="minorHAnsi" w:hAnsiTheme="minorHAnsi"/>
          <w:sz w:val="24"/>
          <w:szCs w:val="24"/>
        </w:rPr>
        <w:t xml:space="preserve"> by</w:t>
      </w:r>
      <w:r w:rsidR="0012758A">
        <w:rPr>
          <w:rFonts w:asciiTheme="minorHAnsi" w:hAnsiTheme="minorHAnsi"/>
          <w:sz w:val="24"/>
          <w:szCs w:val="24"/>
        </w:rPr>
        <w:t xml:space="preserve"> </w:t>
      </w:r>
      <w:r w:rsidR="00325100">
        <w:rPr>
          <w:rFonts w:asciiTheme="minorHAnsi" w:hAnsiTheme="minorHAnsi"/>
          <w:sz w:val="24"/>
          <w:szCs w:val="24"/>
        </w:rPr>
        <w:t>the e</w:t>
      </w:r>
      <w:r w:rsidR="0012758A">
        <w:rPr>
          <w:rFonts w:asciiTheme="minorHAnsi" w:hAnsiTheme="minorHAnsi"/>
          <w:sz w:val="24"/>
          <w:szCs w:val="24"/>
        </w:rPr>
        <w:t xml:space="preserve">nvironmental consultants at </w:t>
      </w:r>
      <w:r>
        <w:rPr>
          <w:rFonts w:asciiTheme="minorHAnsi" w:hAnsiTheme="minorHAnsi"/>
          <w:sz w:val="24"/>
          <w:szCs w:val="24"/>
        </w:rPr>
        <w:t>Arcadis, Inc</w:t>
      </w:r>
      <w:r w:rsidR="00325100">
        <w:rPr>
          <w:rFonts w:asciiTheme="minorHAnsi" w:hAnsiTheme="minorHAnsi"/>
          <w:sz w:val="24"/>
          <w:szCs w:val="24"/>
        </w:rPr>
        <w:t xml:space="preserve">, this sampling </w:t>
      </w:r>
      <w:r w:rsidR="0012758A">
        <w:rPr>
          <w:rFonts w:asciiTheme="minorHAnsi" w:hAnsiTheme="minorHAnsi"/>
          <w:sz w:val="24"/>
          <w:szCs w:val="24"/>
        </w:rPr>
        <w:t>effort is</w:t>
      </w:r>
      <w:r w:rsidR="00325100">
        <w:rPr>
          <w:rFonts w:asciiTheme="minorHAnsi" w:hAnsiTheme="minorHAnsi"/>
          <w:sz w:val="24"/>
          <w:szCs w:val="24"/>
        </w:rPr>
        <w:t xml:space="preserve"> to inform the</w:t>
      </w:r>
      <w:r>
        <w:rPr>
          <w:rFonts w:asciiTheme="minorHAnsi" w:hAnsiTheme="minorHAnsi"/>
          <w:sz w:val="24"/>
          <w:szCs w:val="24"/>
        </w:rPr>
        <w:t xml:space="preserve"> human health and ecological risk assessment of the Farallon Island Light Station</w:t>
      </w:r>
      <w:r w:rsidR="00325100">
        <w:rPr>
          <w:rFonts w:asciiTheme="minorHAnsi" w:hAnsiTheme="minorHAnsi"/>
          <w:sz w:val="24"/>
          <w:szCs w:val="24"/>
        </w:rPr>
        <w:t>, and</w:t>
      </w:r>
      <w:r w:rsidR="0012758A">
        <w:rPr>
          <w:rFonts w:asciiTheme="minorHAnsi" w:hAnsiTheme="minorHAnsi"/>
          <w:sz w:val="24"/>
          <w:szCs w:val="24"/>
        </w:rPr>
        <w:t xml:space="preserve"> to</w:t>
      </w:r>
      <w:r w:rsidR="00325100">
        <w:rPr>
          <w:rFonts w:asciiTheme="minorHAnsi" w:hAnsiTheme="minorHAnsi"/>
          <w:sz w:val="24"/>
          <w:szCs w:val="24"/>
        </w:rPr>
        <w:t xml:space="preserve"> determine appropriate remedial actions to address lead and petroleum impacts from historical operations of the lighthouse station by the United </w:t>
      </w:r>
      <w:r w:rsidR="00325100">
        <w:rPr>
          <w:rFonts w:asciiTheme="minorHAnsi" w:hAnsiTheme="minorHAnsi"/>
          <w:sz w:val="24"/>
          <w:szCs w:val="24"/>
        </w:rPr>
        <w:lastRenderedPageBreak/>
        <w:t xml:space="preserve">States Coast Guard (USCG). </w:t>
      </w:r>
      <w:r w:rsidR="0012758A">
        <w:rPr>
          <w:rFonts w:asciiTheme="minorHAnsi" w:hAnsiTheme="minorHAnsi"/>
          <w:sz w:val="24"/>
          <w:szCs w:val="24"/>
        </w:rPr>
        <w:t>Sampling was completed on June 18</w:t>
      </w:r>
      <w:r w:rsidR="0012758A" w:rsidRPr="0012758A">
        <w:rPr>
          <w:rFonts w:asciiTheme="minorHAnsi" w:hAnsiTheme="minorHAnsi"/>
          <w:sz w:val="24"/>
          <w:szCs w:val="24"/>
          <w:vertAlign w:val="superscript"/>
        </w:rPr>
        <w:t>th</w:t>
      </w:r>
      <w:r w:rsidR="0012758A">
        <w:rPr>
          <w:rFonts w:asciiTheme="minorHAnsi" w:hAnsiTheme="minorHAnsi"/>
          <w:sz w:val="24"/>
          <w:szCs w:val="24"/>
        </w:rPr>
        <w:t xml:space="preserve"> and sent of</w:t>
      </w:r>
      <w:r w:rsidR="00555281">
        <w:rPr>
          <w:rFonts w:asciiTheme="minorHAnsi" w:hAnsiTheme="minorHAnsi"/>
          <w:sz w:val="24"/>
          <w:szCs w:val="24"/>
        </w:rPr>
        <w:t>f</w:t>
      </w:r>
      <w:r w:rsidR="0012758A">
        <w:rPr>
          <w:rFonts w:asciiTheme="minorHAnsi" w:hAnsiTheme="minorHAnsi"/>
          <w:sz w:val="24"/>
          <w:szCs w:val="24"/>
        </w:rPr>
        <w:t xml:space="preserve"> the island on June 19</w:t>
      </w:r>
      <w:r w:rsidR="0012758A" w:rsidRPr="0012758A">
        <w:rPr>
          <w:rFonts w:asciiTheme="minorHAnsi" w:hAnsiTheme="minorHAnsi"/>
          <w:sz w:val="24"/>
          <w:szCs w:val="24"/>
          <w:vertAlign w:val="superscript"/>
        </w:rPr>
        <w:t>th</w:t>
      </w:r>
      <w:r w:rsidR="0012758A">
        <w:rPr>
          <w:rFonts w:asciiTheme="minorHAnsi" w:hAnsiTheme="minorHAnsi"/>
          <w:sz w:val="24"/>
          <w:szCs w:val="24"/>
        </w:rPr>
        <w:t>.</w:t>
      </w:r>
    </w:p>
    <w:p w14:paraId="31590C25" w14:textId="77777777" w:rsidR="00F218E4" w:rsidRPr="00264996" w:rsidRDefault="00F218E4" w:rsidP="002D1606">
      <w:pPr>
        <w:rPr>
          <w:rFonts w:asciiTheme="minorHAnsi" w:hAnsiTheme="minorHAnsi"/>
          <w:sz w:val="24"/>
          <w:szCs w:val="24"/>
          <w:highlight w:val="yellow"/>
        </w:rPr>
      </w:pPr>
    </w:p>
    <w:p w14:paraId="3B301D2B" w14:textId="0A541D49" w:rsidR="00A46A49" w:rsidRPr="00CF3E5E" w:rsidRDefault="00810BE6" w:rsidP="00AB164A">
      <w:pPr>
        <w:rPr>
          <w:rFonts w:asciiTheme="minorHAnsi" w:hAnsiTheme="minorHAnsi"/>
          <w:sz w:val="24"/>
          <w:szCs w:val="24"/>
        </w:rPr>
      </w:pPr>
      <w:r w:rsidRPr="00CF3E5E">
        <w:rPr>
          <w:rFonts w:asciiTheme="minorHAnsi" w:hAnsiTheme="minorHAnsi"/>
          <w:b/>
          <w:sz w:val="24"/>
          <w:szCs w:val="24"/>
        </w:rPr>
        <w:t>Black Oystercatchers</w:t>
      </w:r>
      <w:r w:rsidR="00F73F6E" w:rsidRPr="00CF3E5E">
        <w:rPr>
          <w:rFonts w:asciiTheme="minorHAnsi" w:hAnsiTheme="minorHAnsi"/>
          <w:b/>
          <w:sz w:val="24"/>
          <w:szCs w:val="24"/>
        </w:rPr>
        <w:t>*</w:t>
      </w:r>
      <w:r w:rsidRPr="00CF3E5E">
        <w:rPr>
          <w:rFonts w:asciiTheme="minorHAnsi" w:hAnsiTheme="minorHAnsi"/>
          <w:sz w:val="24"/>
          <w:szCs w:val="24"/>
        </w:rPr>
        <w:t xml:space="preserve"> –</w:t>
      </w:r>
      <w:r w:rsidR="00F73F6E" w:rsidRPr="00CF3E5E">
        <w:rPr>
          <w:rFonts w:asciiTheme="minorHAnsi" w:hAnsiTheme="minorHAnsi"/>
          <w:sz w:val="24"/>
          <w:szCs w:val="24"/>
        </w:rPr>
        <w:t xml:space="preserve"> </w:t>
      </w:r>
      <w:r w:rsidR="00CF3E5E">
        <w:rPr>
          <w:rFonts w:asciiTheme="minorHAnsi" w:hAnsiTheme="minorHAnsi"/>
          <w:sz w:val="24"/>
          <w:szCs w:val="24"/>
        </w:rPr>
        <w:t>On June 30</w:t>
      </w:r>
      <w:r w:rsidR="00CF3E5E" w:rsidRPr="00CF3E5E">
        <w:rPr>
          <w:rFonts w:asciiTheme="minorHAnsi" w:hAnsiTheme="minorHAnsi"/>
          <w:sz w:val="24"/>
          <w:szCs w:val="24"/>
          <w:vertAlign w:val="superscript"/>
        </w:rPr>
        <w:t>th</w:t>
      </w:r>
      <w:r w:rsidR="00CF3E5E">
        <w:rPr>
          <w:rFonts w:asciiTheme="minorHAnsi" w:hAnsiTheme="minorHAnsi"/>
          <w:sz w:val="24"/>
          <w:szCs w:val="24"/>
        </w:rPr>
        <w:t xml:space="preserve">, an adult was seen attending a juvenile on Blowhole Peninsula, confirming a successful breeding attempt for </w:t>
      </w:r>
      <w:r w:rsidR="00555281">
        <w:rPr>
          <w:rFonts w:asciiTheme="minorHAnsi" w:hAnsiTheme="minorHAnsi"/>
          <w:sz w:val="24"/>
          <w:szCs w:val="24"/>
        </w:rPr>
        <w:t xml:space="preserve">this species on </w:t>
      </w:r>
      <w:r w:rsidR="00CF3E5E">
        <w:rPr>
          <w:rFonts w:asciiTheme="minorHAnsi" w:hAnsiTheme="minorHAnsi"/>
          <w:sz w:val="24"/>
          <w:szCs w:val="24"/>
        </w:rPr>
        <w:t>the island this year.</w:t>
      </w:r>
    </w:p>
    <w:p w14:paraId="33A65F44" w14:textId="77777777" w:rsidR="00F73F6E" w:rsidRPr="00CF3E5E" w:rsidRDefault="00F73F6E" w:rsidP="00AB164A">
      <w:pPr>
        <w:rPr>
          <w:rFonts w:asciiTheme="minorHAnsi" w:hAnsiTheme="minorHAnsi"/>
          <w:sz w:val="24"/>
          <w:szCs w:val="24"/>
        </w:rPr>
      </w:pPr>
    </w:p>
    <w:p w14:paraId="5BCBD869" w14:textId="1FE56900" w:rsidR="00F73F6E" w:rsidRPr="00CF3E5E" w:rsidRDefault="00F73F6E" w:rsidP="00AB164A">
      <w:pPr>
        <w:rPr>
          <w:rFonts w:asciiTheme="minorHAnsi" w:hAnsiTheme="minorHAnsi"/>
          <w:i/>
          <w:iCs/>
          <w:sz w:val="24"/>
          <w:szCs w:val="24"/>
        </w:rPr>
      </w:pPr>
      <w:r w:rsidRPr="00CF3E5E">
        <w:rPr>
          <w:rFonts w:asciiTheme="minorHAnsi" w:hAnsiTheme="minorHAnsi"/>
          <w:i/>
          <w:iCs/>
          <w:sz w:val="24"/>
          <w:szCs w:val="24"/>
        </w:rPr>
        <w:t>*We no longer conduct dedicated monitoring of this species, and only incidental breeding behaviors and attempts are noted.</w:t>
      </w:r>
    </w:p>
    <w:p w14:paraId="03C8222C" w14:textId="77777777" w:rsidR="009004BA" w:rsidRPr="00410D6C" w:rsidRDefault="009004BA" w:rsidP="00AB164A">
      <w:pPr>
        <w:rPr>
          <w:rFonts w:asciiTheme="minorHAnsi" w:hAnsiTheme="minorHAnsi"/>
          <w:sz w:val="24"/>
          <w:szCs w:val="24"/>
        </w:rPr>
      </w:pPr>
    </w:p>
    <w:p w14:paraId="333693AF" w14:textId="0114C123" w:rsidR="00BF568D" w:rsidRPr="00410D6C" w:rsidRDefault="00BF568D" w:rsidP="00BF568D">
      <w:pPr>
        <w:ind w:left="720" w:hanging="720"/>
        <w:rPr>
          <w:rFonts w:asciiTheme="minorHAnsi" w:hAnsiTheme="minorHAnsi"/>
          <w:b/>
          <w:color w:val="005A9E"/>
          <w:sz w:val="32"/>
          <w:szCs w:val="32"/>
        </w:rPr>
      </w:pPr>
      <w:r w:rsidRPr="00410D6C">
        <w:rPr>
          <w:rFonts w:asciiTheme="minorHAnsi" w:hAnsiTheme="minorHAnsi"/>
          <w:b/>
          <w:color w:val="005A9E"/>
          <w:sz w:val="32"/>
          <w:szCs w:val="32"/>
        </w:rPr>
        <w:t>Pinnipeds</w:t>
      </w:r>
    </w:p>
    <w:p w14:paraId="144210B1" w14:textId="77777777" w:rsidR="00742E5C" w:rsidRPr="00742E5C" w:rsidRDefault="00742E5C" w:rsidP="00BF568D">
      <w:pPr>
        <w:ind w:left="720" w:hanging="720"/>
        <w:rPr>
          <w:rFonts w:asciiTheme="minorHAnsi" w:hAnsiTheme="minorHAnsi"/>
          <w:color w:val="005A9E"/>
          <w:sz w:val="24"/>
          <w:szCs w:val="24"/>
          <w:highlight w:val="yellow"/>
        </w:rPr>
      </w:pPr>
    </w:p>
    <w:p w14:paraId="12C38F25" w14:textId="17216881" w:rsidR="00742E5C" w:rsidRPr="00A26A43" w:rsidRDefault="00742E5C" w:rsidP="00742E5C">
      <w:pPr>
        <w:rPr>
          <w:rFonts w:asciiTheme="minorHAnsi" w:hAnsiTheme="minorHAnsi"/>
          <w:sz w:val="24"/>
          <w:szCs w:val="24"/>
        </w:rPr>
      </w:pPr>
      <w:r w:rsidRPr="00A26A43">
        <w:rPr>
          <w:rFonts w:asciiTheme="minorHAnsi" w:hAnsiTheme="minorHAnsi"/>
          <w:b/>
          <w:sz w:val="24"/>
          <w:szCs w:val="24"/>
        </w:rPr>
        <w:t xml:space="preserve">California Sea Lion </w:t>
      </w:r>
      <w:r>
        <w:rPr>
          <w:rFonts w:asciiTheme="minorHAnsi" w:hAnsiTheme="minorHAnsi"/>
          <w:b/>
          <w:sz w:val="24"/>
          <w:szCs w:val="24"/>
        </w:rPr>
        <w:t>–</w:t>
      </w:r>
      <w:r w:rsidRPr="00A26A43">
        <w:rPr>
          <w:rFonts w:asciiTheme="minorHAnsi" w:hAnsiTheme="minorHAnsi"/>
          <w:b/>
          <w:sz w:val="24"/>
          <w:szCs w:val="24"/>
        </w:rPr>
        <w:t xml:space="preserve"> </w:t>
      </w:r>
      <w:r>
        <w:rPr>
          <w:rFonts w:asciiTheme="minorHAnsi" w:hAnsiTheme="minorHAnsi"/>
          <w:sz w:val="24"/>
          <w:szCs w:val="24"/>
        </w:rPr>
        <w:t>On average there were 4,050 (std ± 553) individuals counted during the weekly pinniped census from the lighthouse, with a high count of 4,790 individuals on the 24</w:t>
      </w:r>
      <w:r w:rsidRPr="00A26A43">
        <w:rPr>
          <w:rFonts w:asciiTheme="minorHAnsi" w:hAnsiTheme="minorHAnsi"/>
          <w:sz w:val="24"/>
          <w:szCs w:val="24"/>
          <w:vertAlign w:val="superscript"/>
        </w:rPr>
        <w:t>th</w:t>
      </w:r>
      <w:r>
        <w:rPr>
          <w:rFonts w:asciiTheme="minorHAnsi" w:hAnsiTheme="minorHAnsi"/>
          <w:sz w:val="24"/>
          <w:szCs w:val="24"/>
        </w:rPr>
        <w:t>. The high count for pups was 499 on the 24</w:t>
      </w:r>
      <w:r w:rsidRPr="00E054E0">
        <w:rPr>
          <w:rFonts w:asciiTheme="minorHAnsi" w:hAnsiTheme="minorHAnsi"/>
          <w:sz w:val="24"/>
          <w:szCs w:val="24"/>
          <w:vertAlign w:val="superscript"/>
        </w:rPr>
        <w:t>th</w:t>
      </w:r>
      <w:r>
        <w:rPr>
          <w:rFonts w:asciiTheme="minorHAnsi" w:hAnsiTheme="minorHAnsi"/>
          <w:sz w:val="24"/>
          <w:szCs w:val="24"/>
        </w:rPr>
        <w:t>.</w:t>
      </w:r>
    </w:p>
    <w:p w14:paraId="735734E9" w14:textId="77777777" w:rsidR="00742E5C" w:rsidRPr="00A26A43" w:rsidRDefault="00742E5C" w:rsidP="00742E5C">
      <w:pPr>
        <w:rPr>
          <w:rFonts w:asciiTheme="minorHAnsi" w:hAnsiTheme="minorHAnsi"/>
          <w:sz w:val="24"/>
          <w:szCs w:val="24"/>
        </w:rPr>
      </w:pPr>
    </w:p>
    <w:p w14:paraId="7395D0DE" w14:textId="2FC0B032" w:rsidR="00742E5C" w:rsidRDefault="00742E5C" w:rsidP="00742E5C">
      <w:pPr>
        <w:rPr>
          <w:rFonts w:asciiTheme="minorHAnsi" w:hAnsiTheme="minorHAnsi"/>
          <w:sz w:val="24"/>
          <w:szCs w:val="24"/>
        </w:rPr>
      </w:pPr>
      <w:r w:rsidRPr="00A26A43">
        <w:rPr>
          <w:rFonts w:asciiTheme="minorHAnsi" w:hAnsiTheme="minorHAnsi"/>
          <w:b/>
          <w:sz w:val="24"/>
          <w:szCs w:val="24"/>
        </w:rPr>
        <w:t>Steller Sea Lion</w:t>
      </w:r>
      <w:r>
        <w:rPr>
          <w:rFonts w:asciiTheme="minorHAnsi" w:hAnsiTheme="minorHAnsi"/>
          <w:b/>
          <w:sz w:val="24"/>
          <w:szCs w:val="24"/>
        </w:rPr>
        <w:t xml:space="preserve"> –</w:t>
      </w:r>
      <w:r>
        <w:rPr>
          <w:rFonts w:asciiTheme="minorHAnsi" w:hAnsiTheme="minorHAnsi"/>
          <w:sz w:val="24"/>
          <w:szCs w:val="24"/>
        </w:rPr>
        <w:t xml:space="preserve"> On average there were 160 (std ± 67) individuals counted, with the high count of 2</w:t>
      </w:r>
      <w:r w:rsidR="0067226E">
        <w:rPr>
          <w:rFonts w:asciiTheme="minorHAnsi" w:hAnsiTheme="minorHAnsi"/>
          <w:sz w:val="24"/>
          <w:szCs w:val="24"/>
        </w:rPr>
        <w:t>35</w:t>
      </w:r>
      <w:r>
        <w:rPr>
          <w:rFonts w:asciiTheme="minorHAnsi" w:hAnsiTheme="minorHAnsi"/>
          <w:sz w:val="24"/>
          <w:szCs w:val="24"/>
        </w:rPr>
        <w:t xml:space="preserve"> on the </w:t>
      </w:r>
      <w:r w:rsidR="0067226E">
        <w:rPr>
          <w:rFonts w:asciiTheme="minorHAnsi" w:hAnsiTheme="minorHAnsi"/>
          <w:sz w:val="24"/>
          <w:szCs w:val="24"/>
        </w:rPr>
        <w:t>17</w:t>
      </w:r>
      <w:r w:rsidRPr="00E054E0">
        <w:rPr>
          <w:rFonts w:asciiTheme="minorHAnsi" w:hAnsiTheme="minorHAnsi"/>
          <w:sz w:val="24"/>
          <w:szCs w:val="24"/>
          <w:vertAlign w:val="superscript"/>
        </w:rPr>
        <w:t>th</w:t>
      </w:r>
      <w:r>
        <w:rPr>
          <w:rFonts w:asciiTheme="minorHAnsi" w:hAnsiTheme="minorHAnsi"/>
          <w:sz w:val="24"/>
          <w:szCs w:val="24"/>
        </w:rPr>
        <w:t xml:space="preserve">. There are least </w:t>
      </w:r>
      <w:r w:rsidR="0067226E">
        <w:rPr>
          <w:rFonts w:asciiTheme="minorHAnsi" w:hAnsiTheme="minorHAnsi"/>
          <w:sz w:val="24"/>
          <w:szCs w:val="24"/>
        </w:rPr>
        <w:t>23</w:t>
      </w:r>
      <w:r>
        <w:rPr>
          <w:rFonts w:asciiTheme="minorHAnsi" w:hAnsiTheme="minorHAnsi"/>
          <w:sz w:val="24"/>
          <w:szCs w:val="24"/>
        </w:rPr>
        <w:t xml:space="preserve"> bull males at several sites around the island. </w:t>
      </w:r>
      <w:r w:rsidR="00410D6C">
        <w:rPr>
          <w:rFonts w:asciiTheme="minorHAnsi" w:hAnsiTheme="minorHAnsi"/>
          <w:sz w:val="24"/>
          <w:szCs w:val="24"/>
        </w:rPr>
        <w:t>The first pup was observed on June 10</w:t>
      </w:r>
      <w:r w:rsidR="00410D6C" w:rsidRPr="00410D6C">
        <w:rPr>
          <w:rFonts w:asciiTheme="minorHAnsi" w:hAnsiTheme="minorHAnsi"/>
          <w:sz w:val="24"/>
          <w:szCs w:val="24"/>
          <w:vertAlign w:val="superscript"/>
        </w:rPr>
        <w:t>th</w:t>
      </w:r>
      <w:r w:rsidR="00410D6C">
        <w:rPr>
          <w:rFonts w:asciiTheme="minorHAnsi" w:hAnsiTheme="minorHAnsi"/>
          <w:sz w:val="24"/>
          <w:szCs w:val="24"/>
        </w:rPr>
        <w:t>, and a</w:t>
      </w:r>
      <w:r>
        <w:rPr>
          <w:rFonts w:asciiTheme="minorHAnsi" w:hAnsiTheme="minorHAnsi"/>
          <w:sz w:val="24"/>
          <w:szCs w:val="24"/>
        </w:rPr>
        <w:t xml:space="preserve"> high count of 43 pups </w:t>
      </w:r>
      <w:r w:rsidR="00410D6C">
        <w:rPr>
          <w:rFonts w:asciiTheme="minorHAnsi" w:hAnsiTheme="minorHAnsi"/>
          <w:sz w:val="24"/>
          <w:szCs w:val="24"/>
        </w:rPr>
        <w:t xml:space="preserve">occurred </w:t>
      </w:r>
      <w:r>
        <w:rPr>
          <w:rFonts w:asciiTheme="minorHAnsi" w:hAnsiTheme="minorHAnsi"/>
          <w:sz w:val="24"/>
          <w:szCs w:val="24"/>
        </w:rPr>
        <w:t xml:space="preserve">on the </w:t>
      </w:r>
      <w:r w:rsidR="0067226E">
        <w:rPr>
          <w:rFonts w:asciiTheme="minorHAnsi" w:hAnsiTheme="minorHAnsi"/>
          <w:sz w:val="24"/>
          <w:szCs w:val="24"/>
        </w:rPr>
        <w:t>24</w:t>
      </w:r>
      <w:r w:rsidRPr="00E054E0">
        <w:rPr>
          <w:rFonts w:asciiTheme="minorHAnsi" w:hAnsiTheme="minorHAnsi"/>
          <w:sz w:val="24"/>
          <w:szCs w:val="24"/>
          <w:vertAlign w:val="superscript"/>
        </w:rPr>
        <w:t>th</w:t>
      </w:r>
      <w:r>
        <w:rPr>
          <w:rFonts w:asciiTheme="minorHAnsi" w:hAnsiTheme="minorHAnsi"/>
          <w:sz w:val="24"/>
          <w:szCs w:val="24"/>
        </w:rPr>
        <w:t>.</w:t>
      </w:r>
    </w:p>
    <w:p w14:paraId="7956723F" w14:textId="0469C5E3" w:rsidR="0067226E" w:rsidRDefault="0067226E" w:rsidP="00742E5C">
      <w:pPr>
        <w:rPr>
          <w:rFonts w:asciiTheme="minorHAnsi" w:hAnsiTheme="minorHAnsi"/>
          <w:sz w:val="24"/>
          <w:szCs w:val="24"/>
        </w:rPr>
      </w:pPr>
    </w:p>
    <w:p w14:paraId="68D957A0" w14:textId="26FE8BDE" w:rsidR="0067226E" w:rsidRPr="00A26A43" w:rsidRDefault="0067226E" w:rsidP="00742E5C">
      <w:pPr>
        <w:rPr>
          <w:rFonts w:asciiTheme="minorHAnsi" w:hAnsiTheme="minorHAnsi"/>
          <w:sz w:val="24"/>
          <w:szCs w:val="24"/>
        </w:rPr>
      </w:pPr>
      <w:r w:rsidRPr="00A26A43">
        <w:rPr>
          <w:rFonts w:asciiTheme="minorHAnsi" w:hAnsiTheme="minorHAnsi"/>
          <w:b/>
          <w:sz w:val="24"/>
          <w:szCs w:val="24"/>
        </w:rPr>
        <w:t>Northern Fur Seal</w:t>
      </w:r>
      <w:r>
        <w:rPr>
          <w:rFonts w:asciiTheme="minorHAnsi" w:hAnsiTheme="minorHAnsi"/>
          <w:b/>
          <w:sz w:val="24"/>
          <w:szCs w:val="24"/>
        </w:rPr>
        <w:t xml:space="preserve"> –</w:t>
      </w:r>
      <w:r>
        <w:rPr>
          <w:rFonts w:asciiTheme="minorHAnsi" w:hAnsiTheme="minorHAnsi"/>
          <w:sz w:val="24"/>
          <w:szCs w:val="24"/>
        </w:rPr>
        <w:t xml:space="preserve"> On average there were 562 (std ± 315) individuals counted, with the high count of 998 observed on the 24</w:t>
      </w:r>
      <w:r w:rsidRPr="004D4D1E">
        <w:rPr>
          <w:rFonts w:asciiTheme="minorHAnsi" w:hAnsiTheme="minorHAnsi"/>
          <w:sz w:val="24"/>
          <w:szCs w:val="24"/>
          <w:vertAlign w:val="superscript"/>
        </w:rPr>
        <w:t>th</w:t>
      </w:r>
      <w:r>
        <w:rPr>
          <w:rFonts w:asciiTheme="minorHAnsi" w:hAnsiTheme="minorHAnsi"/>
          <w:sz w:val="24"/>
          <w:szCs w:val="24"/>
        </w:rPr>
        <w:t xml:space="preserve">. </w:t>
      </w:r>
      <w:r w:rsidR="00410D6C">
        <w:rPr>
          <w:rFonts w:asciiTheme="minorHAnsi" w:hAnsiTheme="minorHAnsi"/>
          <w:sz w:val="24"/>
          <w:szCs w:val="24"/>
        </w:rPr>
        <w:t>The first pups were seen on Indian Head Beach on June 10</w:t>
      </w:r>
      <w:r w:rsidR="00410D6C" w:rsidRPr="00410D6C">
        <w:rPr>
          <w:rFonts w:asciiTheme="minorHAnsi" w:hAnsiTheme="minorHAnsi"/>
          <w:sz w:val="24"/>
          <w:szCs w:val="24"/>
          <w:vertAlign w:val="superscript"/>
        </w:rPr>
        <w:t>th</w:t>
      </w:r>
      <w:r w:rsidR="00410D6C">
        <w:rPr>
          <w:rFonts w:asciiTheme="minorHAnsi" w:hAnsiTheme="minorHAnsi"/>
          <w:sz w:val="24"/>
          <w:szCs w:val="24"/>
        </w:rPr>
        <w:t>, and a</w:t>
      </w:r>
      <w:r>
        <w:rPr>
          <w:rFonts w:asciiTheme="minorHAnsi" w:hAnsiTheme="minorHAnsi"/>
          <w:sz w:val="24"/>
          <w:szCs w:val="24"/>
        </w:rPr>
        <w:t xml:space="preserve"> high count of 55 pups</w:t>
      </w:r>
      <w:r w:rsidR="00410D6C">
        <w:rPr>
          <w:rFonts w:asciiTheme="minorHAnsi" w:hAnsiTheme="minorHAnsi"/>
          <w:sz w:val="24"/>
          <w:szCs w:val="24"/>
        </w:rPr>
        <w:t xml:space="preserve"> occurred</w:t>
      </w:r>
      <w:r>
        <w:rPr>
          <w:rFonts w:asciiTheme="minorHAnsi" w:hAnsiTheme="minorHAnsi"/>
          <w:sz w:val="24"/>
          <w:szCs w:val="24"/>
        </w:rPr>
        <w:t xml:space="preserve"> on the 24</w:t>
      </w:r>
      <w:r w:rsidRPr="00E054E0">
        <w:rPr>
          <w:rFonts w:asciiTheme="minorHAnsi" w:hAnsiTheme="minorHAnsi"/>
          <w:sz w:val="24"/>
          <w:szCs w:val="24"/>
          <w:vertAlign w:val="superscript"/>
        </w:rPr>
        <w:t>th</w:t>
      </w:r>
      <w:r>
        <w:rPr>
          <w:rFonts w:asciiTheme="minorHAnsi" w:hAnsiTheme="minorHAnsi"/>
          <w:sz w:val="24"/>
          <w:szCs w:val="24"/>
        </w:rPr>
        <w:t>.</w:t>
      </w:r>
    </w:p>
    <w:p w14:paraId="002AF6F8" w14:textId="77777777" w:rsidR="00742E5C" w:rsidRPr="00A26A43" w:rsidRDefault="00742E5C" w:rsidP="00742E5C">
      <w:pPr>
        <w:rPr>
          <w:rFonts w:asciiTheme="minorHAnsi" w:hAnsiTheme="minorHAnsi"/>
          <w:b/>
          <w:sz w:val="24"/>
          <w:szCs w:val="24"/>
        </w:rPr>
      </w:pPr>
    </w:p>
    <w:p w14:paraId="0B513E1F" w14:textId="0EBFA344" w:rsidR="00742E5C" w:rsidRPr="00E054E0" w:rsidRDefault="00742E5C" w:rsidP="00742E5C">
      <w:pPr>
        <w:rPr>
          <w:rFonts w:asciiTheme="minorHAnsi" w:hAnsiTheme="minorHAnsi"/>
          <w:sz w:val="24"/>
          <w:szCs w:val="24"/>
        </w:rPr>
      </w:pPr>
      <w:r w:rsidRPr="00A26A43">
        <w:rPr>
          <w:rFonts w:asciiTheme="minorHAnsi" w:hAnsiTheme="minorHAnsi"/>
          <w:b/>
          <w:sz w:val="24"/>
          <w:szCs w:val="24"/>
        </w:rPr>
        <w:t>Harbor Seal</w:t>
      </w:r>
      <w:r>
        <w:rPr>
          <w:rFonts w:asciiTheme="minorHAnsi" w:hAnsiTheme="minorHAnsi"/>
          <w:b/>
          <w:sz w:val="24"/>
          <w:szCs w:val="24"/>
        </w:rPr>
        <w:t xml:space="preserve"> – </w:t>
      </w:r>
      <w:r>
        <w:rPr>
          <w:rFonts w:asciiTheme="minorHAnsi" w:hAnsiTheme="minorHAnsi"/>
          <w:sz w:val="24"/>
          <w:szCs w:val="24"/>
        </w:rPr>
        <w:t xml:space="preserve">On average there were </w:t>
      </w:r>
      <w:r w:rsidR="0067226E">
        <w:rPr>
          <w:rFonts w:asciiTheme="minorHAnsi" w:hAnsiTheme="minorHAnsi"/>
          <w:sz w:val="24"/>
          <w:szCs w:val="24"/>
        </w:rPr>
        <w:t>21</w:t>
      </w:r>
      <w:r>
        <w:rPr>
          <w:rFonts w:asciiTheme="minorHAnsi" w:hAnsiTheme="minorHAnsi"/>
          <w:sz w:val="24"/>
          <w:szCs w:val="24"/>
        </w:rPr>
        <w:t xml:space="preserve"> (std ± </w:t>
      </w:r>
      <w:r w:rsidR="0067226E">
        <w:rPr>
          <w:rFonts w:asciiTheme="minorHAnsi" w:hAnsiTheme="minorHAnsi"/>
          <w:sz w:val="24"/>
          <w:szCs w:val="24"/>
        </w:rPr>
        <w:t>4</w:t>
      </w:r>
      <w:r>
        <w:rPr>
          <w:rFonts w:asciiTheme="minorHAnsi" w:hAnsiTheme="minorHAnsi"/>
          <w:sz w:val="24"/>
          <w:szCs w:val="24"/>
        </w:rPr>
        <w:t xml:space="preserve">) individuals counted, with a high count of </w:t>
      </w:r>
      <w:r w:rsidR="0067226E">
        <w:rPr>
          <w:rFonts w:asciiTheme="minorHAnsi" w:hAnsiTheme="minorHAnsi"/>
          <w:sz w:val="24"/>
          <w:szCs w:val="24"/>
        </w:rPr>
        <w:t>25</w:t>
      </w:r>
      <w:r>
        <w:rPr>
          <w:rFonts w:asciiTheme="minorHAnsi" w:hAnsiTheme="minorHAnsi"/>
          <w:sz w:val="24"/>
          <w:szCs w:val="24"/>
        </w:rPr>
        <w:t xml:space="preserve"> on the 1</w:t>
      </w:r>
      <w:r w:rsidR="0067226E">
        <w:rPr>
          <w:rFonts w:asciiTheme="minorHAnsi" w:hAnsiTheme="minorHAnsi"/>
          <w:sz w:val="24"/>
          <w:szCs w:val="24"/>
        </w:rPr>
        <w:t>0</w:t>
      </w:r>
      <w:r w:rsidRPr="00E054E0">
        <w:rPr>
          <w:rFonts w:asciiTheme="minorHAnsi" w:hAnsiTheme="minorHAnsi"/>
          <w:sz w:val="24"/>
          <w:szCs w:val="24"/>
          <w:vertAlign w:val="superscript"/>
        </w:rPr>
        <w:t>th</w:t>
      </w:r>
      <w:r>
        <w:rPr>
          <w:rFonts w:asciiTheme="minorHAnsi" w:hAnsiTheme="minorHAnsi"/>
          <w:sz w:val="24"/>
          <w:szCs w:val="24"/>
        </w:rPr>
        <w:t>.</w:t>
      </w:r>
      <w:r w:rsidR="00410D6C">
        <w:rPr>
          <w:rFonts w:asciiTheme="minorHAnsi" w:hAnsiTheme="minorHAnsi"/>
          <w:sz w:val="24"/>
          <w:szCs w:val="24"/>
        </w:rPr>
        <w:t xml:space="preserve"> An adult with a pink flipper tag and white tag affixed to the top of its head was observed in Garbage Gulch on June 20</w:t>
      </w:r>
      <w:r w:rsidR="00410D6C" w:rsidRPr="00410D6C">
        <w:rPr>
          <w:rFonts w:asciiTheme="minorHAnsi" w:hAnsiTheme="minorHAnsi"/>
          <w:sz w:val="24"/>
          <w:szCs w:val="24"/>
          <w:vertAlign w:val="superscript"/>
        </w:rPr>
        <w:t>th</w:t>
      </w:r>
      <w:r w:rsidR="00410D6C">
        <w:rPr>
          <w:rFonts w:asciiTheme="minorHAnsi" w:hAnsiTheme="minorHAnsi"/>
          <w:sz w:val="24"/>
          <w:szCs w:val="24"/>
        </w:rPr>
        <w:t>.</w:t>
      </w:r>
    </w:p>
    <w:p w14:paraId="1574AE6D" w14:textId="385458B3" w:rsidR="0067226E" w:rsidRDefault="0067226E" w:rsidP="00742E5C">
      <w:pPr>
        <w:rPr>
          <w:rFonts w:asciiTheme="minorHAnsi" w:hAnsiTheme="minorHAnsi"/>
          <w:sz w:val="24"/>
          <w:szCs w:val="24"/>
        </w:rPr>
      </w:pPr>
    </w:p>
    <w:p w14:paraId="665BA50E" w14:textId="68E71CD3" w:rsidR="006E4CA0" w:rsidRDefault="0067226E" w:rsidP="00DD55A4">
      <w:pPr>
        <w:rPr>
          <w:rFonts w:asciiTheme="minorHAnsi" w:hAnsiTheme="minorHAnsi"/>
          <w:sz w:val="24"/>
          <w:szCs w:val="24"/>
        </w:rPr>
      </w:pPr>
      <w:r w:rsidRPr="00A26A43">
        <w:rPr>
          <w:rFonts w:asciiTheme="minorHAnsi" w:hAnsiTheme="minorHAnsi"/>
          <w:b/>
          <w:sz w:val="24"/>
          <w:szCs w:val="24"/>
        </w:rPr>
        <w:t>Northern Elephant Seal</w:t>
      </w:r>
      <w:r>
        <w:rPr>
          <w:rFonts w:asciiTheme="minorHAnsi" w:hAnsiTheme="minorHAnsi"/>
          <w:b/>
          <w:sz w:val="24"/>
          <w:szCs w:val="24"/>
        </w:rPr>
        <w:t xml:space="preserve"> –</w:t>
      </w:r>
      <w:r>
        <w:rPr>
          <w:rFonts w:asciiTheme="minorHAnsi" w:hAnsiTheme="minorHAnsi"/>
          <w:sz w:val="24"/>
          <w:szCs w:val="24"/>
        </w:rPr>
        <w:t xml:space="preserve"> On average there were 18 (std ± 9) individuals counted, with a high count of 30 individuals observed on the 10</w:t>
      </w:r>
      <w:r w:rsidRPr="00FA0A16">
        <w:rPr>
          <w:rFonts w:asciiTheme="minorHAnsi" w:hAnsiTheme="minorHAnsi"/>
          <w:sz w:val="24"/>
          <w:szCs w:val="24"/>
          <w:vertAlign w:val="superscript"/>
        </w:rPr>
        <w:t>th</w:t>
      </w:r>
      <w:r>
        <w:rPr>
          <w:rFonts w:asciiTheme="minorHAnsi" w:hAnsiTheme="minorHAnsi"/>
          <w:sz w:val="24"/>
          <w:szCs w:val="24"/>
        </w:rPr>
        <w:t>.</w:t>
      </w:r>
    </w:p>
    <w:p w14:paraId="0549C28B" w14:textId="77777777" w:rsidR="00410D6C" w:rsidRPr="00746076" w:rsidRDefault="00410D6C" w:rsidP="00DD55A4">
      <w:pPr>
        <w:rPr>
          <w:rFonts w:asciiTheme="minorHAnsi" w:hAnsiTheme="minorHAnsi"/>
          <w:b/>
          <w:sz w:val="24"/>
          <w:szCs w:val="24"/>
        </w:rPr>
      </w:pPr>
    </w:p>
    <w:p w14:paraId="73A4F896" w14:textId="588003E9" w:rsidR="006E4CA0" w:rsidRPr="0067226E" w:rsidRDefault="006E4CA0" w:rsidP="009D7606">
      <w:pPr>
        <w:rPr>
          <w:rFonts w:asciiTheme="minorHAnsi" w:hAnsiTheme="minorHAnsi"/>
          <w:b/>
          <w:color w:val="005A9E"/>
          <w:sz w:val="32"/>
          <w:szCs w:val="32"/>
        </w:rPr>
      </w:pPr>
      <w:r w:rsidRPr="0067226E">
        <w:rPr>
          <w:rFonts w:asciiTheme="minorHAnsi" w:hAnsiTheme="minorHAnsi"/>
          <w:b/>
          <w:color w:val="005A9E"/>
          <w:sz w:val="32"/>
          <w:szCs w:val="32"/>
        </w:rPr>
        <w:t>Canada Goose</w:t>
      </w:r>
    </w:p>
    <w:p w14:paraId="4B32B70B" w14:textId="33DF43A5" w:rsidR="006E4CA0" w:rsidRPr="0067226E" w:rsidRDefault="00FD31DA" w:rsidP="00DD55A4">
      <w:pPr>
        <w:rPr>
          <w:rFonts w:asciiTheme="minorHAnsi" w:hAnsiTheme="minorHAnsi"/>
          <w:sz w:val="24"/>
          <w:szCs w:val="24"/>
        </w:rPr>
      </w:pPr>
      <w:r w:rsidRPr="0067226E">
        <w:rPr>
          <w:rFonts w:asciiTheme="minorHAnsi" w:hAnsiTheme="minorHAnsi"/>
          <w:sz w:val="24"/>
          <w:szCs w:val="24"/>
        </w:rPr>
        <w:t xml:space="preserve">One family with three large juveniles </w:t>
      </w:r>
      <w:r w:rsidR="0067226E" w:rsidRPr="0067226E">
        <w:rPr>
          <w:rFonts w:asciiTheme="minorHAnsi" w:hAnsiTheme="minorHAnsi"/>
          <w:sz w:val="24"/>
          <w:szCs w:val="24"/>
        </w:rPr>
        <w:t>continued through the end</w:t>
      </w:r>
      <w:r w:rsidRPr="0067226E">
        <w:rPr>
          <w:rFonts w:asciiTheme="minorHAnsi" w:hAnsiTheme="minorHAnsi"/>
          <w:sz w:val="24"/>
          <w:szCs w:val="24"/>
        </w:rPr>
        <w:t xml:space="preserve"> of </w:t>
      </w:r>
      <w:r w:rsidR="0067226E" w:rsidRPr="0067226E">
        <w:rPr>
          <w:rFonts w:asciiTheme="minorHAnsi" w:hAnsiTheme="minorHAnsi"/>
          <w:sz w:val="24"/>
          <w:szCs w:val="24"/>
        </w:rPr>
        <w:t>June.</w:t>
      </w:r>
    </w:p>
    <w:p w14:paraId="1A65D1D3" w14:textId="77777777" w:rsidR="00872CD6" w:rsidRPr="00264996" w:rsidRDefault="00872CD6" w:rsidP="00DD55A4">
      <w:pPr>
        <w:rPr>
          <w:rFonts w:asciiTheme="minorHAnsi" w:hAnsiTheme="minorHAnsi"/>
          <w:sz w:val="24"/>
          <w:szCs w:val="24"/>
          <w:highlight w:val="yellow"/>
        </w:rPr>
      </w:pPr>
    </w:p>
    <w:p w14:paraId="269586ED" w14:textId="77777777" w:rsidR="00810BE6" w:rsidRPr="00410D6C" w:rsidRDefault="00810BE6" w:rsidP="009D7606">
      <w:pPr>
        <w:spacing w:after="240"/>
        <w:rPr>
          <w:rFonts w:asciiTheme="minorHAnsi" w:hAnsiTheme="minorHAnsi"/>
          <w:b/>
          <w:color w:val="005A9E"/>
          <w:sz w:val="32"/>
          <w:szCs w:val="32"/>
        </w:rPr>
      </w:pPr>
      <w:r w:rsidRPr="00410D6C">
        <w:rPr>
          <w:rFonts w:asciiTheme="minorHAnsi" w:hAnsiTheme="minorHAnsi"/>
          <w:b/>
          <w:color w:val="005A9E"/>
          <w:sz w:val="32"/>
          <w:szCs w:val="32"/>
        </w:rPr>
        <w:t>Cetaceans</w:t>
      </w:r>
    </w:p>
    <w:p w14:paraId="0BB8CC51" w14:textId="0D540641" w:rsidR="00ED2367" w:rsidRDefault="009B5193" w:rsidP="009876A5">
      <w:pPr>
        <w:spacing w:after="240"/>
        <w:rPr>
          <w:rFonts w:asciiTheme="minorHAnsi" w:hAnsiTheme="minorHAnsi"/>
          <w:sz w:val="24"/>
          <w:szCs w:val="24"/>
        </w:rPr>
      </w:pPr>
      <w:r w:rsidRPr="00410D6C">
        <w:rPr>
          <w:rFonts w:asciiTheme="minorHAnsi" w:hAnsiTheme="minorHAnsi"/>
          <w:b/>
          <w:sz w:val="24"/>
          <w:szCs w:val="24"/>
        </w:rPr>
        <w:t>Standard Survey</w:t>
      </w:r>
      <w:r w:rsidRPr="00410D6C">
        <w:rPr>
          <w:rFonts w:asciiTheme="minorHAnsi" w:hAnsiTheme="minorHAnsi"/>
          <w:sz w:val="24"/>
          <w:szCs w:val="24"/>
        </w:rPr>
        <w:t xml:space="preserve"> –</w:t>
      </w:r>
      <w:r w:rsidR="00B44A3F" w:rsidRPr="00410D6C">
        <w:rPr>
          <w:rFonts w:asciiTheme="minorHAnsi" w:hAnsiTheme="minorHAnsi"/>
          <w:sz w:val="24"/>
          <w:szCs w:val="24"/>
        </w:rPr>
        <w:t xml:space="preserve"> </w:t>
      </w:r>
      <w:r w:rsidR="00FC1D07" w:rsidRPr="00410D6C">
        <w:rPr>
          <w:rFonts w:asciiTheme="minorHAnsi" w:hAnsiTheme="minorHAnsi"/>
          <w:sz w:val="24"/>
          <w:szCs w:val="24"/>
        </w:rPr>
        <w:t>T</w:t>
      </w:r>
      <w:r w:rsidR="00410D6C" w:rsidRPr="00410D6C">
        <w:rPr>
          <w:rFonts w:asciiTheme="minorHAnsi" w:hAnsiTheme="minorHAnsi"/>
          <w:sz w:val="24"/>
          <w:szCs w:val="24"/>
        </w:rPr>
        <w:t>en</w:t>
      </w:r>
      <w:r w:rsidR="009B7BB3" w:rsidRPr="00410D6C">
        <w:rPr>
          <w:rFonts w:asciiTheme="minorHAnsi" w:hAnsiTheme="minorHAnsi"/>
          <w:sz w:val="24"/>
          <w:szCs w:val="24"/>
        </w:rPr>
        <w:t xml:space="preserve"> one-</w:t>
      </w:r>
      <w:r w:rsidRPr="00410D6C">
        <w:rPr>
          <w:rFonts w:asciiTheme="minorHAnsi" w:hAnsiTheme="minorHAnsi"/>
          <w:sz w:val="24"/>
          <w:szCs w:val="24"/>
        </w:rPr>
        <w:t xml:space="preserve">hour </w:t>
      </w:r>
      <w:r w:rsidR="006A45F1" w:rsidRPr="00410D6C">
        <w:rPr>
          <w:rFonts w:asciiTheme="minorHAnsi" w:hAnsiTheme="minorHAnsi"/>
          <w:sz w:val="24"/>
          <w:szCs w:val="24"/>
        </w:rPr>
        <w:t xml:space="preserve">standard </w:t>
      </w:r>
      <w:r w:rsidR="00FC6845" w:rsidRPr="00410D6C">
        <w:rPr>
          <w:rFonts w:asciiTheme="minorHAnsi" w:hAnsiTheme="minorHAnsi"/>
          <w:sz w:val="24"/>
          <w:szCs w:val="24"/>
        </w:rPr>
        <w:t>whale watch</w:t>
      </w:r>
      <w:r w:rsidR="00641A2E" w:rsidRPr="00410D6C">
        <w:rPr>
          <w:rFonts w:asciiTheme="minorHAnsi" w:hAnsiTheme="minorHAnsi"/>
          <w:sz w:val="24"/>
          <w:szCs w:val="24"/>
        </w:rPr>
        <w:t>es</w:t>
      </w:r>
      <w:r w:rsidR="00945F10" w:rsidRPr="00410D6C">
        <w:rPr>
          <w:rFonts w:asciiTheme="minorHAnsi" w:hAnsiTheme="minorHAnsi"/>
          <w:sz w:val="24"/>
          <w:szCs w:val="24"/>
        </w:rPr>
        <w:t xml:space="preserve"> w</w:t>
      </w:r>
      <w:r w:rsidR="00641A2E" w:rsidRPr="00410D6C">
        <w:rPr>
          <w:rFonts w:asciiTheme="minorHAnsi" w:hAnsiTheme="minorHAnsi"/>
          <w:sz w:val="24"/>
          <w:szCs w:val="24"/>
        </w:rPr>
        <w:t>ere</w:t>
      </w:r>
      <w:r w:rsidR="00FC6845" w:rsidRPr="00410D6C">
        <w:rPr>
          <w:rFonts w:asciiTheme="minorHAnsi" w:hAnsiTheme="minorHAnsi"/>
          <w:sz w:val="24"/>
          <w:szCs w:val="24"/>
        </w:rPr>
        <w:t xml:space="preserve"> </w:t>
      </w:r>
      <w:r w:rsidRPr="00410D6C">
        <w:rPr>
          <w:rFonts w:asciiTheme="minorHAnsi" w:hAnsiTheme="minorHAnsi"/>
          <w:sz w:val="24"/>
          <w:szCs w:val="24"/>
        </w:rPr>
        <w:t>conducted this month from the Lighthouse using</w:t>
      </w:r>
      <w:r w:rsidR="00E67D85" w:rsidRPr="00410D6C">
        <w:rPr>
          <w:rFonts w:asciiTheme="minorHAnsi" w:hAnsiTheme="minorHAnsi"/>
          <w:sz w:val="24"/>
          <w:szCs w:val="24"/>
        </w:rPr>
        <w:t xml:space="preserve"> the </w:t>
      </w:r>
      <w:r w:rsidR="00E45A37" w:rsidRPr="00410D6C">
        <w:rPr>
          <w:rFonts w:asciiTheme="minorHAnsi" w:hAnsiTheme="minorHAnsi"/>
          <w:sz w:val="24"/>
          <w:szCs w:val="24"/>
        </w:rPr>
        <w:t>Ocean Alert app</w:t>
      </w:r>
      <w:r w:rsidR="00006173" w:rsidRPr="00410D6C">
        <w:rPr>
          <w:rFonts w:asciiTheme="minorHAnsi" w:hAnsiTheme="minorHAnsi"/>
          <w:sz w:val="24"/>
          <w:szCs w:val="24"/>
        </w:rPr>
        <w:t>.</w:t>
      </w:r>
      <w:r w:rsidR="002C0432" w:rsidRPr="00410D6C">
        <w:rPr>
          <w:rFonts w:asciiTheme="minorHAnsi" w:hAnsiTheme="minorHAnsi"/>
          <w:sz w:val="24"/>
          <w:szCs w:val="24"/>
        </w:rPr>
        <w:t xml:space="preserve"> </w:t>
      </w:r>
      <w:r w:rsidR="00CE2026" w:rsidRPr="00410D6C">
        <w:rPr>
          <w:rFonts w:asciiTheme="minorHAnsi" w:hAnsiTheme="minorHAnsi"/>
          <w:sz w:val="24"/>
          <w:szCs w:val="24"/>
        </w:rPr>
        <w:t xml:space="preserve">Daily high counts from standard watches combined with incidental observations are summarized in Figure 2. Detectability of cetaceans was </w:t>
      </w:r>
      <w:r w:rsidR="00410D6C" w:rsidRPr="00410D6C">
        <w:rPr>
          <w:rFonts w:asciiTheme="minorHAnsi" w:hAnsiTheme="minorHAnsi"/>
          <w:sz w:val="24"/>
          <w:szCs w:val="24"/>
        </w:rPr>
        <w:t>somewhat</w:t>
      </w:r>
      <w:r w:rsidR="00CE2026" w:rsidRPr="00410D6C">
        <w:rPr>
          <w:rFonts w:asciiTheme="minorHAnsi" w:hAnsiTheme="minorHAnsi"/>
          <w:sz w:val="24"/>
          <w:szCs w:val="24"/>
        </w:rPr>
        <w:t xml:space="preserve"> inhibited by high winds </w:t>
      </w:r>
      <w:r w:rsidR="00410D6C" w:rsidRPr="00410D6C">
        <w:rPr>
          <w:rFonts w:asciiTheme="minorHAnsi" w:hAnsiTheme="minorHAnsi"/>
          <w:sz w:val="24"/>
          <w:szCs w:val="24"/>
        </w:rPr>
        <w:t xml:space="preserve">and/or poor visibility </w:t>
      </w:r>
      <w:r w:rsidR="00CE2026" w:rsidRPr="00410D6C">
        <w:rPr>
          <w:rFonts w:asciiTheme="minorHAnsi" w:hAnsiTheme="minorHAnsi"/>
          <w:sz w:val="24"/>
          <w:szCs w:val="24"/>
        </w:rPr>
        <w:t xml:space="preserve">this month. </w:t>
      </w:r>
      <w:r w:rsidR="00ED2367">
        <w:rPr>
          <w:rFonts w:asciiTheme="minorHAnsi" w:hAnsiTheme="minorHAnsi"/>
          <w:sz w:val="24"/>
          <w:szCs w:val="24"/>
        </w:rPr>
        <w:t>On June 24</w:t>
      </w:r>
      <w:r w:rsidR="00ED2367" w:rsidRPr="00ED2367">
        <w:rPr>
          <w:rFonts w:asciiTheme="minorHAnsi" w:hAnsiTheme="minorHAnsi"/>
          <w:sz w:val="24"/>
          <w:szCs w:val="24"/>
          <w:vertAlign w:val="superscript"/>
        </w:rPr>
        <w:t>th</w:t>
      </w:r>
      <w:r w:rsidR="00ED2367">
        <w:rPr>
          <w:rFonts w:asciiTheme="minorHAnsi" w:hAnsiTheme="minorHAnsi"/>
          <w:sz w:val="24"/>
          <w:szCs w:val="24"/>
        </w:rPr>
        <w:t xml:space="preserve">, a great diversity of cetaceans was detected within the Marine Sanctuary, likely attributed to the calm weather and visibility of over 60 miles. This diversity included large numbers of </w:t>
      </w:r>
      <w:r w:rsidR="003A0265">
        <w:rPr>
          <w:rFonts w:asciiTheme="minorHAnsi" w:hAnsiTheme="minorHAnsi"/>
          <w:sz w:val="24"/>
          <w:szCs w:val="24"/>
        </w:rPr>
        <w:t>humpback whales, Risso’s dolphins, and a pod of 14 killer whales (including at least one male) of unknown ecotype.</w:t>
      </w:r>
    </w:p>
    <w:p w14:paraId="624C869D" w14:textId="4BF7E42D" w:rsidR="00FA1FBB" w:rsidRPr="00410D6C" w:rsidRDefault="00F071F2" w:rsidP="009876A5">
      <w:pPr>
        <w:spacing w:after="240"/>
        <w:rPr>
          <w:rFonts w:asciiTheme="minorHAnsi" w:hAnsiTheme="minorHAnsi"/>
          <w:sz w:val="24"/>
          <w:szCs w:val="24"/>
        </w:rPr>
      </w:pPr>
      <w:r w:rsidRPr="00410D6C">
        <w:rPr>
          <w:rFonts w:asciiTheme="minorHAnsi" w:hAnsiTheme="minorHAnsi"/>
          <w:sz w:val="24"/>
          <w:szCs w:val="24"/>
        </w:rPr>
        <w:lastRenderedPageBreak/>
        <w:t>Several</w:t>
      </w:r>
      <w:r w:rsidR="00BF568D" w:rsidRPr="00410D6C">
        <w:rPr>
          <w:rFonts w:asciiTheme="minorHAnsi" w:hAnsiTheme="minorHAnsi"/>
          <w:sz w:val="24"/>
          <w:szCs w:val="24"/>
        </w:rPr>
        <w:t xml:space="preserve"> gray whales (up to </w:t>
      </w:r>
      <w:r w:rsidR="00FC1D07" w:rsidRPr="00410D6C">
        <w:rPr>
          <w:rFonts w:asciiTheme="minorHAnsi" w:hAnsiTheme="minorHAnsi"/>
          <w:sz w:val="24"/>
          <w:szCs w:val="24"/>
        </w:rPr>
        <w:t>13</w:t>
      </w:r>
      <w:r w:rsidR="00BF568D" w:rsidRPr="00410D6C">
        <w:rPr>
          <w:rFonts w:asciiTheme="minorHAnsi" w:hAnsiTheme="minorHAnsi"/>
          <w:sz w:val="24"/>
          <w:szCs w:val="24"/>
        </w:rPr>
        <w:t xml:space="preserve"> individuals) continued in nearshore waters</w:t>
      </w:r>
      <w:r w:rsidR="004753F3">
        <w:rPr>
          <w:rFonts w:asciiTheme="minorHAnsi" w:hAnsiTheme="minorHAnsi"/>
          <w:sz w:val="24"/>
          <w:szCs w:val="24"/>
        </w:rPr>
        <w:t xml:space="preserve">; one individual has been observed rubbing up against rocks on Shubrick Point and Sugarloaf multiple times </w:t>
      </w:r>
      <w:r w:rsidR="00CC230D">
        <w:rPr>
          <w:rFonts w:asciiTheme="minorHAnsi" w:hAnsiTheme="minorHAnsi"/>
          <w:sz w:val="24"/>
          <w:szCs w:val="24"/>
        </w:rPr>
        <w:t>throughout the summer</w:t>
      </w:r>
      <w:r w:rsidR="004753F3">
        <w:rPr>
          <w:rFonts w:asciiTheme="minorHAnsi" w:hAnsiTheme="minorHAnsi"/>
          <w:sz w:val="24"/>
          <w:szCs w:val="24"/>
        </w:rPr>
        <w:t>.</w:t>
      </w:r>
    </w:p>
    <w:p w14:paraId="19088BE4" w14:textId="2D7D3239" w:rsidR="0074075B" w:rsidRPr="00742E5C" w:rsidRDefault="00742E5C" w:rsidP="00DE47C9">
      <w:pPr>
        <w:spacing w:after="240"/>
        <w:jc w:val="center"/>
        <w:rPr>
          <w:noProof/>
        </w:rPr>
      </w:pPr>
      <w:r w:rsidRPr="00742E5C">
        <w:rPr>
          <w:noProof/>
        </w:rPr>
        <w:drawing>
          <wp:inline distT="0" distB="0" distL="0" distR="0" wp14:anchorId="36FC7D9D" wp14:editId="4105BF2C">
            <wp:extent cx="5943600" cy="2793365"/>
            <wp:effectExtent l="0" t="0" r="0" b="6985"/>
            <wp:docPr id="1" name="Chart 1">
              <a:extLst xmlns:a="http://schemas.openxmlformats.org/drawingml/2006/main">
                <a:ext uri="{FF2B5EF4-FFF2-40B4-BE49-F238E27FC236}">
                  <a16:creationId xmlns:a16="http://schemas.microsoft.com/office/drawing/2014/main" id="{6FF39069-CC6E-4BEC-8E88-397A07372FF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F0DF138" w14:textId="0B0E7363" w:rsidR="006A431F" w:rsidRPr="00742E5C" w:rsidRDefault="006A431F" w:rsidP="006A431F">
      <w:pPr>
        <w:rPr>
          <w:rFonts w:asciiTheme="minorHAnsi" w:hAnsiTheme="minorHAnsi"/>
          <w:szCs w:val="24"/>
        </w:rPr>
      </w:pPr>
      <w:r w:rsidRPr="00742E5C">
        <w:rPr>
          <w:rFonts w:asciiTheme="minorHAnsi" w:hAnsiTheme="minorHAnsi"/>
          <w:b/>
          <w:szCs w:val="24"/>
        </w:rPr>
        <w:t>Figure 2.</w:t>
      </w:r>
      <w:r w:rsidRPr="00742E5C">
        <w:rPr>
          <w:rFonts w:asciiTheme="minorHAnsi" w:hAnsiTheme="minorHAnsi"/>
          <w:szCs w:val="24"/>
        </w:rPr>
        <w:t xml:space="preserve"> Daily high counts of </w:t>
      </w:r>
      <w:r w:rsidR="00D67662" w:rsidRPr="00742E5C">
        <w:rPr>
          <w:rFonts w:asciiTheme="minorHAnsi" w:hAnsiTheme="minorHAnsi"/>
          <w:szCs w:val="24"/>
        </w:rPr>
        <w:t>c</w:t>
      </w:r>
      <w:r w:rsidRPr="00742E5C">
        <w:rPr>
          <w:rFonts w:asciiTheme="minorHAnsi" w:hAnsiTheme="minorHAnsi"/>
          <w:szCs w:val="24"/>
        </w:rPr>
        <w:t>etaceans</w:t>
      </w:r>
      <w:r w:rsidR="00D67662" w:rsidRPr="00742E5C">
        <w:rPr>
          <w:rFonts w:asciiTheme="minorHAnsi" w:hAnsiTheme="minorHAnsi"/>
          <w:szCs w:val="24"/>
        </w:rPr>
        <w:t xml:space="preserve"> observed</w:t>
      </w:r>
      <w:r w:rsidRPr="00742E5C">
        <w:rPr>
          <w:rFonts w:asciiTheme="minorHAnsi" w:hAnsiTheme="minorHAnsi"/>
          <w:szCs w:val="24"/>
        </w:rPr>
        <w:t xml:space="preserve"> from </w:t>
      </w:r>
      <w:r w:rsidR="00D67662" w:rsidRPr="00742E5C">
        <w:rPr>
          <w:rFonts w:asciiTheme="minorHAnsi" w:hAnsiTheme="minorHAnsi"/>
          <w:szCs w:val="24"/>
        </w:rPr>
        <w:t>Southeast Farallon Island</w:t>
      </w:r>
      <w:r w:rsidRPr="00742E5C">
        <w:rPr>
          <w:rFonts w:asciiTheme="minorHAnsi" w:hAnsiTheme="minorHAnsi"/>
          <w:szCs w:val="24"/>
        </w:rPr>
        <w:t xml:space="preserve"> for </w:t>
      </w:r>
      <w:r w:rsidR="00742E5C" w:rsidRPr="00742E5C">
        <w:rPr>
          <w:rFonts w:asciiTheme="minorHAnsi" w:hAnsiTheme="minorHAnsi"/>
          <w:szCs w:val="24"/>
        </w:rPr>
        <w:t>June</w:t>
      </w:r>
      <w:r w:rsidRPr="00742E5C">
        <w:rPr>
          <w:rFonts w:asciiTheme="minorHAnsi" w:hAnsiTheme="minorHAnsi"/>
          <w:szCs w:val="24"/>
        </w:rPr>
        <w:t xml:space="preserve"> 2021. </w:t>
      </w:r>
      <w:r w:rsidR="00FC1D07" w:rsidRPr="00742E5C">
        <w:rPr>
          <w:rFonts w:asciiTheme="minorHAnsi" w:hAnsiTheme="minorHAnsi"/>
          <w:szCs w:val="24"/>
        </w:rPr>
        <w:t xml:space="preserve">BLWH = Blue Whale, </w:t>
      </w:r>
      <w:r w:rsidR="00742E5C" w:rsidRPr="00742E5C">
        <w:rPr>
          <w:rFonts w:asciiTheme="minorHAnsi" w:hAnsiTheme="minorHAnsi"/>
          <w:szCs w:val="24"/>
        </w:rPr>
        <w:t xml:space="preserve">FIWH = Fin Whale, </w:t>
      </w:r>
      <w:r w:rsidRPr="00742E5C">
        <w:rPr>
          <w:rFonts w:asciiTheme="minorHAnsi" w:hAnsiTheme="minorHAnsi"/>
          <w:szCs w:val="24"/>
        </w:rPr>
        <w:t xml:space="preserve">GRWH = gray whale, </w:t>
      </w:r>
      <w:r w:rsidR="00787AB8" w:rsidRPr="00742E5C">
        <w:rPr>
          <w:rFonts w:asciiTheme="minorHAnsi" w:hAnsiTheme="minorHAnsi"/>
          <w:szCs w:val="24"/>
        </w:rPr>
        <w:t>HUWH = Humpback Whale</w:t>
      </w:r>
      <w:r w:rsidR="00742E5C" w:rsidRPr="00742E5C">
        <w:rPr>
          <w:rFonts w:asciiTheme="minorHAnsi" w:hAnsiTheme="minorHAnsi"/>
          <w:szCs w:val="24"/>
        </w:rPr>
        <w:t>, UNWH = Unknown Whale.</w:t>
      </w:r>
    </w:p>
    <w:p w14:paraId="65F4B7A7" w14:textId="77777777" w:rsidR="006A431F" w:rsidRPr="00264996" w:rsidRDefault="006A431F" w:rsidP="006A431F">
      <w:pPr>
        <w:rPr>
          <w:rFonts w:asciiTheme="minorHAnsi" w:hAnsiTheme="minorHAnsi"/>
          <w:szCs w:val="24"/>
          <w:highlight w:val="yellow"/>
        </w:rPr>
      </w:pPr>
    </w:p>
    <w:p w14:paraId="71B19AE5" w14:textId="16F7475D" w:rsidR="00810BE6" w:rsidRPr="004753F3" w:rsidRDefault="00810BE6" w:rsidP="009D7606">
      <w:pPr>
        <w:rPr>
          <w:rFonts w:asciiTheme="minorHAnsi" w:hAnsiTheme="minorHAnsi"/>
          <w:b/>
          <w:color w:val="005A9E"/>
          <w:sz w:val="32"/>
          <w:szCs w:val="32"/>
        </w:rPr>
      </w:pPr>
      <w:r w:rsidRPr="004753F3">
        <w:rPr>
          <w:rFonts w:asciiTheme="minorHAnsi" w:hAnsiTheme="minorHAnsi"/>
          <w:b/>
          <w:color w:val="005A9E"/>
          <w:sz w:val="32"/>
          <w:szCs w:val="32"/>
        </w:rPr>
        <w:t>Sharks</w:t>
      </w:r>
    </w:p>
    <w:p w14:paraId="3B1BFCC1" w14:textId="77777777" w:rsidR="004753F3" w:rsidRDefault="00A57AAC" w:rsidP="00A463CC">
      <w:pPr>
        <w:rPr>
          <w:rFonts w:asciiTheme="minorHAnsi" w:hAnsiTheme="minorHAnsi"/>
          <w:sz w:val="24"/>
          <w:szCs w:val="24"/>
        </w:rPr>
      </w:pPr>
      <w:r w:rsidRPr="004753F3">
        <w:rPr>
          <w:rFonts w:asciiTheme="minorHAnsi" w:hAnsiTheme="minorHAnsi"/>
          <w:sz w:val="24"/>
          <w:szCs w:val="24"/>
        </w:rPr>
        <w:t xml:space="preserve">No shark attacks were </w:t>
      </w:r>
      <w:r w:rsidR="00026114" w:rsidRPr="004753F3">
        <w:rPr>
          <w:rFonts w:asciiTheme="minorHAnsi" w:hAnsiTheme="minorHAnsi"/>
          <w:sz w:val="24"/>
          <w:szCs w:val="24"/>
        </w:rPr>
        <w:t>detected</w:t>
      </w:r>
      <w:r w:rsidRPr="004753F3">
        <w:rPr>
          <w:rFonts w:asciiTheme="minorHAnsi" w:hAnsiTheme="minorHAnsi"/>
          <w:sz w:val="24"/>
          <w:szCs w:val="24"/>
        </w:rPr>
        <w:t xml:space="preserve"> this month.</w:t>
      </w:r>
      <w:r w:rsidR="004753F3">
        <w:rPr>
          <w:rFonts w:asciiTheme="minorHAnsi" w:hAnsiTheme="minorHAnsi"/>
          <w:sz w:val="24"/>
          <w:szCs w:val="24"/>
        </w:rPr>
        <w:t xml:space="preserve"> </w:t>
      </w:r>
    </w:p>
    <w:p w14:paraId="3F0EB870" w14:textId="77777777" w:rsidR="004753F3" w:rsidRDefault="004753F3" w:rsidP="00A463CC">
      <w:pPr>
        <w:rPr>
          <w:rFonts w:asciiTheme="minorHAnsi" w:hAnsiTheme="minorHAnsi"/>
          <w:sz w:val="24"/>
          <w:szCs w:val="24"/>
        </w:rPr>
      </w:pPr>
    </w:p>
    <w:p w14:paraId="22282335" w14:textId="4294D4D9" w:rsidR="00A463CC" w:rsidRPr="004753F3" w:rsidRDefault="004753F3" w:rsidP="00A463CC">
      <w:pPr>
        <w:rPr>
          <w:rFonts w:asciiTheme="minorHAnsi" w:hAnsiTheme="minorHAnsi"/>
          <w:sz w:val="24"/>
          <w:szCs w:val="24"/>
        </w:rPr>
      </w:pPr>
      <w:r>
        <w:rPr>
          <w:rFonts w:asciiTheme="minorHAnsi" w:hAnsiTheme="minorHAnsi"/>
          <w:sz w:val="24"/>
          <w:szCs w:val="24"/>
        </w:rPr>
        <w:t>On June 15</w:t>
      </w:r>
      <w:r w:rsidRPr="004753F3">
        <w:rPr>
          <w:rFonts w:asciiTheme="minorHAnsi" w:hAnsiTheme="minorHAnsi"/>
          <w:sz w:val="24"/>
          <w:szCs w:val="24"/>
          <w:vertAlign w:val="superscript"/>
        </w:rPr>
        <w:t>th</w:t>
      </w:r>
      <w:r>
        <w:rPr>
          <w:rFonts w:asciiTheme="minorHAnsi" w:hAnsiTheme="minorHAnsi"/>
          <w:sz w:val="24"/>
          <w:szCs w:val="24"/>
        </w:rPr>
        <w:t>, an Oceanic Society naturalist notified Point Blue staff that a salmon shark was observed surfacing just southwest of the island.</w:t>
      </w:r>
    </w:p>
    <w:p w14:paraId="23D62521" w14:textId="77777777" w:rsidR="00493309" w:rsidRPr="00264996" w:rsidRDefault="00493309" w:rsidP="00DD55A4">
      <w:pPr>
        <w:rPr>
          <w:rFonts w:asciiTheme="minorHAnsi" w:hAnsiTheme="minorHAnsi"/>
          <w:b/>
          <w:sz w:val="24"/>
          <w:szCs w:val="24"/>
          <w:highlight w:val="yellow"/>
          <w:u w:val="single"/>
        </w:rPr>
      </w:pPr>
    </w:p>
    <w:p w14:paraId="3477961F" w14:textId="62BD0B56" w:rsidR="00121625" w:rsidRPr="004753F3" w:rsidRDefault="00810BE6" w:rsidP="009D7606">
      <w:pPr>
        <w:rPr>
          <w:rFonts w:asciiTheme="minorHAnsi" w:hAnsiTheme="minorHAnsi"/>
          <w:b/>
          <w:color w:val="005A9E"/>
          <w:sz w:val="32"/>
          <w:szCs w:val="32"/>
        </w:rPr>
      </w:pPr>
      <w:r w:rsidRPr="004753F3">
        <w:rPr>
          <w:rFonts w:asciiTheme="minorHAnsi" w:hAnsiTheme="minorHAnsi"/>
          <w:b/>
          <w:color w:val="005A9E"/>
          <w:sz w:val="32"/>
          <w:szCs w:val="32"/>
        </w:rPr>
        <w:t>Salamanders</w:t>
      </w:r>
    </w:p>
    <w:p w14:paraId="2A68F1CD" w14:textId="480E2EC3" w:rsidR="00A463CC" w:rsidRPr="004753F3" w:rsidRDefault="004753F3" w:rsidP="00DD55A4">
      <w:pPr>
        <w:rPr>
          <w:rFonts w:asciiTheme="minorHAnsi" w:hAnsiTheme="minorHAnsi"/>
          <w:sz w:val="24"/>
          <w:szCs w:val="24"/>
        </w:rPr>
      </w:pPr>
      <w:r w:rsidRPr="004753F3">
        <w:rPr>
          <w:rFonts w:asciiTheme="minorHAnsi" w:hAnsiTheme="minorHAnsi"/>
          <w:sz w:val="24"/>
          <w:szCs w:val="24"/>
        </w:rPr>
        <w:t>No salamander surveys were conducted this month</w:t>
      </w:r>
      <w:r>
        <w:rPr>
          <w:rFonts w:asciiTheme="minorHAnsi" w:hAnsiTheme="minorHAnsi"/>
          <w:sz w:val="24"/>
          <w:szCs w:val="24"/>
        </w:rPr>
        <w:t>.</w:t>
      </w:r>
    </w:p>
    <w:p w14:paraId="6B354016" w14:textId="77777777" w:rsidR="00CE0366" w:rsidRPr="00264996" w:rsidRDefault="00CE0366" w:rsidP="00DD55A4">
      <w:pPr>
        <w:rPr>
          <w:rFonts w:asciiTheme="minorHAnsi" w:hAnsiTheme="minorHAnsi"/>
          <w:sz w:val="24"/>
          <w:szCs w:val="24"/>
          <w:highlight w:val="yellow"/>
        </w:rPr>
      </w:pPr>
    </w:p>
    <w:p w14:paraId="0B8D9297" w14:textId="77777777" w:rsidR="00810BE6" w:rsidRPr="004753F3" w:rsidRDefault="00810BE6" w:rsidP="009D7606">
      <w:pPr>
        <w:rPr>
          <w:rFonts w:asciiTheme="minorHAnsi" w:hAnsiTheme="minorHAnsi"/>
          <w:b/>
          <w:color w:val="005A9E"/>
          <w:sz w:val="32"/>
          <w:szCs w:val="32"/>
        </w:rPr>
      </w:pPr>
      <w:r w:rsidRPr="004753F3">
        <w:rPr>
          <w:rFonts w:asciiTheme="minorHAnsi" w:hAnsiTheme="minorHAnsi"/>
          <w:b/>
          <w:color w:val="005A9E"/>
          <w:sz w:val="32"/>
          <w:szCs w:val="32"/>
        </w:rPr>
        <w:t>Owls</w:t>
      </w:r>
    </w:p>
    <w:p w14:paraId="1177A31D" w14:textId="14984D55" w:rsidR="005603F7" w:rsidRDefault="00CE2026" w:rsidP="00DD55A4">
      <w:pPr>
        <w:rPr>
          <w:rFonts w:asciiTheme="minorHAnsi" w:hAnsiTheme="minorHAnsi"/>
          <w:sz w:val="24"/>
          <w:szCs w:val="24"/>
        </w:rPr>
      </w:pPr>
      <w:r w:rsidRPr="004753F3">
        <w:rPr>
          <w:rFonts w:asciiTheme="minorHAnsi" w:hAnsiTheme="minorHAnsi"/>
          <w:sz w:val="24"/>
          <w:szCs w:val="24"/>
        </w:rPr>
        <w:t>No burr</w:t>
      </w:r>
      <w:r w:rsidR="004B212D" w:rsidRPr="004753F3">
        <w:rPr>
          <w:rFonts w:asciiTheme="minorHAnsi" w:hAnsiTheme="minorHAnsi"/>
          <w:sz w:val="24"/>
          <w:szCs w:val="24"/>
        </w:rPr>
        <w:t>ow</w:t>
      </w:r>
      <w:r w:rsidRPr="004753F3">
        <w:rPr>
          <w:rFonts w:asciiTheme="minorHAnsi" w:hAnsiTheme="minorHAnsi"/>
          <w:sz w:val="24"/>
          <w:szCs w:val="24"/>
        </w:rPr>
        <w:t xml:space="preserve">ing owls were detected this month. </w:t>
      </w:r>
    </w:p>
    <w:p w14:paraId="0B3F9BE7" w14:textId="77777777" w:rsidR="009D7606" w:rsidRPr="004753F3" w:rsidRDefault="009D7606" w:rsidP="00DD55A4">
      <w:pPr>
        <w:rPr>
          <w:rFonts w:asciiTheme="minorHAnsi" w:hAnsiTheme="minorHAnsi"/>
          <w:sz w:val="24"/>
          <w:szCs w:val="24"/>
        </w:rPr>
      </w:pPr>
    </w:p>
    <w:p w14:paraId="17F6FCEB" w14:textId="6C44EDE9" w:rsidR="00810BE6" w:rsidRPr="004753F3" w:rsidRDefault="00810BE6" w:rsidP="009D7606">
      <w:pPr>
        <w:rPr>
          <w:rFonts w:asciiTheme="minorHAnsi" w:hAnsiTheme="minorHAnsi"/>
          <w:b/>
          <w:color w:val="005A9E"/>
          <w:sz w:val="32"/>
          <w:szCs w:val="32"/>
        </w:rPr>
      </w:pPr>
      <w:r w:rsidRPr="004753F3">
        <w:rPr>
          <w:rFonts w:asciiTheme="minorHAnsi" w:hAnsiTheme="minorHAnsi"/>
          <w:b/>
          <w:color w:val="005A9E"/>
          <w:sz w:val="32"/>
          <w:szCs w:val="32"/>
        </w:rPr>
        <w:t>Crickets</w:t>
      </w:r>
    </w:p>
    <w:p w14:paraId="6A4C24B1" w14:textId="22EC3C92" w:rsidR="00A15308" w:rsidRPr="004753F3" w:rsidRDefault="00026114" w:rsidP="008017D4">
      <w:pPr>
        <w:rPr>
          <w:rFonts w:asciiTheme="minorHAnsi" w:hAnsiTheme="minorHAnsi"/>
          <w:sz w:val="24"/>
          <w:szCs w:val="24"/>
        </w:rPr>
      </w:pPr>
      <w:r w:rsidRPr="004753F3">
        <w:rPr>
          <w:rFonts w:asciiTheme="minorHAnsi" w:hAnsiTheme="minorHAnsi"/>
          <w:sz w:val="24"/>
          <w:szCs w:val="24"/>
        </w:rPr>
        <w:t>No cricket surveys were conducted this month.</w:t>
      </w:r>
    </w:p>
    <w:p w14:paraId="686C6679" w14:textId="77777777" w:rsidR="00415256" w:rsidRPr="004753F3" w:rsidRDefault="00415256" w:rsidP="008017D4">
      <w:pPr>
        <w:rPr>
          <w:rFonts w:asciiTheme="minorHAnsi" w:hAnsiTheme="minorHAnsi"/>
          <w:sz w:val="24"/>
          <w:szCs w:val="24"/>
        </w:rPr>
      </w:pPr>
    </w:p>
    <w:p w14:paraId="2FD3405C" w14:textId="290DEA4B" w:rsidR="00415256" w:rsidRPr="004753F3" w:rsidRDefault="00415256" w:rsidP="009D7606">
      <w:pPr>
        <w:rPr>
          <w:rFonts w:asciiTheme="minorHAnsi" w:hAnsiTheme="minorHAnsi"/>
          <w:b/>
          <w:color w:val="005A9E"/>
          <w:sz w:val="32"/>
          <w:szCs w:val="32"/>
        </w:rPr>
      </w:pPr>
      <w:r w:rsidRPr="004753F3">
        <w:rPr>
          <w:rFonts w:asciiTheme="minorHAnsi" w:hAnsiTheme="minorHAnsi"/>
          <w:b/>
          <w:color w:val="005A9E"/>
          <w:sz w:val="32"/>
          <w:szCs w:val="32"/>
        </w:rPr>
        <w:t>Bats</w:t>
      </w:r>
    </w:p>
    <w:p w14:paraId="346363E1" w14:textId="568DE256" w:rsidR="00533F33" w:rsidRPr="004753F3" w:rsidRDefault="00E2739E" w:rsidP="008017D4">
      <w:pPr>
        <w:rPr>
          <w:rFonts w:asciiTheme="minorHAnsi" w:hAnsiTheme="minorHAnsi"/>
          <w:sz w:val="24"/>
          <w:szCs w:val="24"/>
        </w:rPr>
      </w:pPr>
      <w:r w:rsidRPr="004753F3">
        <w:rPr>
          <w:rFonts w:asciiTheme="minorHAnsi" w:hAnsiTheme="minorHAnsi"/>
          <w:sz w:val="24"/>
          <w:szCs w:val="24"/>
        </w:rPr>
        <w:t xml:space="preserve">No bats were </w:t>
      </w:r>
      <w:r w:rsidR="00C10EDD" w:rsidRPr="004753F3">
        <w:rPr>
          <w:rFonts w:asciiTheme="minorHAnsi" w:hAnsiTheme="minorHAnsi"/>
          <w:sz w:val="24"/>
          <w:szCs w:val="24"/>
        </w:rPr>
        <w:t>detected this month.</w:t>
      </w:r>
    </w:p>
    <w:p w14:paraId="1C30F3C8" w14:textId="77777777" w:rsidR="006B385F" w:rsidRPr="00264996" w:rsidRDefault="006B385F" w:rsidP="008017D4">
      <w:pPr>
        <w:rPr>
          <w:rFonts w:asciiTheme="minorHAnsi" w:hAnsiTheme="minorHAnsi"/>
          <w:sz w:val="24"/>
          <w:szCs w:val="24"/>
          <w:highlight w:val="yellow"/>
        </w:rPr>
      </w:pPr>
    </w:p>
    <w:p w14:paraId="2C570CAA" w14:textId="0397963F" w:rsidR="008017D4" w:rsidRPr="004753F3" w:rsidRDefault="008017D4" w:rsidP="009D7606">
      <w:pPr>
        <w:rPr>
          <w:rFonts w:asciiTheme="minorHAnsi" w:hAnsiTheme="minorHAnsi"/>
          <w:b/>
          <w:color w:val="005A9E"/>
          <w:sz w:val="32"/>
          <w:szCs w:val="32"/>
        </w:rPr>
      </w:pPr>
      <w:r w:rsidRPr="004753F3">
        <w:rPr>
          <w:rFonts w:asciiTheme="minorHAnsi" w:hAnsiTheme="minorHAnsi"/>
          <w:b/>
          <w:color w:val="005A9E"/>
          <w:sz w:val="32"/>
          <w:szCs w:val="32"/>
        </w:rPr>
        <w:t>Mice</w:t>
      </w:r>
    </w:p>
    <w:p w14:paraId="6B458314" w14:textId="6359079B" w:rsidR="00B36C9C" w:rsidRPr="009D7606" w:rsidRDefault="00D325A4" w:rsidP="00DD55A4">
      <w:pPr>
        <w:rPr>
          <w:rFonts w:asciiTheme="minorHAnsi" w:hAnsiTheme="minorHAnsi"/>
          <w:sz w:val="24"/>
          <w:szCs w:val="24"/>
        </w:rPr>
      </w:pPr>
      <w:r w:rsidRPr="004753F3">
        <w:rPr>
          <w:rFonts w:asciiTheme="minorHAnsi" w:hAnsiTheme="minorHAnsi"/>
          <w:sz w:val="24"/>
          <w:szCs w:val="24"/>
        </w:rPr>
        <w:t>Mice were</w:t>
      </w:r>
      <w:r w:rsidR="00D74099" w:rsidRPr="004753F3">
        <w:rPr>
          <w:rFonts w:asciiTheme="minorHAnsi" w:hAnsiTheme="minorHAnsi"/>
          <w:sz w:val="24"/>
          <w:szCs w:val="24"/>
        </w:rPr>
        <w:t xml:space="preserve"> infrequently</w:t>
      </w:r>
      <w:r w:rsidR="006F7963" w:rsidRPr="004753F3">
        <w:rPr>
          <w:rFonts w:asciiTheme="minorHAnsi" w:hAnsiTheme="minorHAnsi"/>
          <w:sz w:val="24"/>
          <w:szCs w:val="24"/>
        </w:rPr>
        <w:t xml:space="preserve"> detected this month.</w:t>
      </w:r>
    </w:p>
    <w:p w14:paraId="25BB64DC" w14:textId="26C4BE27" w:rsidR="00810BE6" w:rsidRPr="004753F3" w:rsidRDefault="005070BE" w:rsidP="009D7606">
      <w:pPr>
        <w:rPr>
          <w:rFonts w:asciiTheme="minorHAnsi" w:hAnsiTheme="minorHAnsi"/>
          <w:b/>
          <w:color w:val="005A9E"/>
          <w:sz w:val="32"/>
          <w:szCs w:val="32"/>
        </w:rPr>
      </w:pPr>
      <w:r w:rsidRPr="004753F3">
        <w:rPr>
          <w:rFonts w:asciiTheme="minorHAnsi" w:hAnsiTheme="minorHAnsi"/>
          <w:b/>
          <w:color w:val="005A9E"/>
          <w:sz w:val="32"/>
          <w:szCs w:val="32"/>
        </w:rPr>
        <w:lastRenderedPageBreak/>
        <w:t>Inverts</w:t>
      </w:r>
      <w:r w:rsidR="00533F33" w:rsidRPr="004753F3">
        <w:rPr>
          <w:rFonts w:asciiTheme="minorHAnsi" w:hAnsiTheme="minorHAnsi"/>
          <w:b/>
          <w:color w:val="005A9E"/>
          <w:sz w:val="32"/>
          <w:szCs w:val="32"/>
        </w:rPr>
        <w:t xml:space="preserve"> &amp; Intertidal</w:t>
      </w:r>
    </w:p>
    <w:p w14:paraId="43E3854D" w14:textId="77777777" w:rsidR="00ED2367" w:rsidRDefault="004753F3" w:rsidP="00DD55A4">
      <w:pPr>
        <w:rPr>
          <w:rFonts w:asciiTheme="minorHAnsi" w:hAnsiTheme="minorHAnsi"/>
          <w:iCs/>
          <w:sz w:val="24"/>
          <w:szCs w:val="24"/>
        </w:rPr>
      </w:pPr>
      <w:r>
        <w:rPr>
          <w:rFonts w:asciiTheme="minorHAnsi" w:hAnsiTheme="minorHAnsi"/>
          <w:iCs/>
          <w:sz w:val="24"/>
          <w:szCs w:val="24"/>
        </w:rPr>
        <w:t>Three sea nettles were observed at East Landing on June 19</w:t>
      </w:r>
      <w:r w:rsidRPr="004753F3">
        <w:rPr>
          <w:rFonts w:asciiTheme="minorHAnsi" w:hAnsiTheme="minorHAnsi"/>
          <w:iCs/>
          <w:sz w:val="24"/>
          <w:szCs w:val="24"/>
          <w:vertAlign w:val="superscript"/>
        </w:rPr>
        <w:t>th</w:t>
      </w:r>
      <w:r>
        <w:rPr>
          <w:rFonts w:asciiTheme="minorHAnsi" w:hAnsiTheme="minorHAnsi"/>
          <w:iCs/>
          <w:sz w:val="24"/>
          <w:szCs w:val="24"/>
        </w:rPr>
        <w:t>.</w:t>
      </w:r>
      <w:r w:rsidR="00ED2367">
        <w:rPr>
          <w:rFonts w:asciiTheme="minorHAnsi" w:hAnsiTheme="minorHAnsi"/>
          <w:iCs/>
          <w:sz w:val="24"/>
          <w:szCs w:val="24"/>
        </w:rPr>
        <w:t xml:space="preserve"> </w:t>
      </w:r>
    </w:p>
    <w:p w14:paraId="11CB158B" w14:textId="77777777" w:rsidR="00ED2367" w:rsidRDefault="00ED2367" w:rsidP="00DD55A4">
      <w:pPr>
        <w:rPr>
          <w:rFonts w:asciiTheme="minorHAnsi" w:hAnsiTheme="minorHAnsi"/>
          <w:iCs/>
          <w:sz w:val="24"/>
          <w:szCs w:val="24"/>
        </w:rPr>
      </w:pPr>
    </w:p>
    <w:p w14:paraId="1DE7BB5F" w14:textId="5FC70FD8" w:rsidR="00407FE2" w:rsidRDefault="00ED2367" w:rsidP="00DD55A4">
      <w:pPr>
        <w:rPr>
          <w:rFonts w:asciiTheme="minorHAnsi" w:hAnsiTheme="minorHAnsi"/>
          <w:iCs/>
          <w:sz w:val="24"/>
          <w:szCs w:val="24"/>
        </w:rPr>
      </w:pPr>
      <w:commentRangeStart w:id="6"/>
      <w:r>
        <w:rPr>
          <w:rFonts w:asciiTheme="minorHAnsi" w:hAnsiTheme="minorHAnsi"/>
          <w:iCs/>
          <w:sz w:val="24"/>
          <w:szCs w:val="24"/>
        </w:rPr>
        <w:t>There has been a noticeable absence of Painted Lad</w:t>
      </w:r>
      <w:r w:rsidR="00E7707D">
        <w:rPr>
          <w:rFonts w:asciiTheme="minorHAnsi" w:hAnsiTheme="minorHAnsi"/>
          <w:iCs/>
          <w:sz w:val="24"/>
          <w:szCs w:val="24"/>
        </w:rPr>
        <w:t>y butterflies</w:t>
      </w:r>
      <w:r>
        <w:rPr>
          <w:rFonts w:asciiTheme="minorHAnsi" w:hAnsiTheme="minorHAnsi"/>
          <w:iCs/>
          <w:sz w:val="24"/>
          <w:szCs w:val="24"/>
        </w:rPr>
        <w:t xml:space="preserve"> observed this year, and none were detected this month.</w:t>
      </w:r>
      <w:commentRangeEnd w:id="6"/>
      <w:r>
        <w:rPr>
          <w:rStyle w:val="CommentReference"/>
        </w:rPr>
        <w:commentReference w:id="6"/>
      </w:r>
    </w:p>
    <w:p w14:paraId="0BE57BC9" w14:textId="77777777" w:rsidR="004753F3" w:rsidRPr="00264996" w:rsidRDefault="004753F3" w:rsidP="00DD55A4">
      <w:pPr>
        <w:rPr>
          <w:rFonts w:asciiTheme="minorHAnsi" w:hAnsiTheme="minorHAnsi"/>
          <w:sz w:val="24"/>
          <w:szCs w:val="24"/>
          <w:highlight w:val="yellow"/>
        </w:rPr>
      </w:pPr>
    </w:p>
    <w:p w14:paraId="7D0D0153" w14:textId="77777777" w:rsidR="00810BE6" w:rsidRPr="003A0265" w:rsidRDefault="00810BE6" w:rsidP="009D7606">
      <w:pPr>
        <w:rPr>
          <w:rFonts w:asciiTheme="minorHAnsi" w:hAnsiTheme="minorHAnsi"/>
          <w:b/>
          <w:color w:val="005A9E"/>
          <w:sz w:val="32"/>
          <w:szCs w:val="32"/>
        </w:rPr>
      </w:pPr>
      <w:r w:rsidRPr="003A0265">
        <w:rPr>
          <w:rFonts w:asciiTheme="minorHAnsi" w:hAnsiTheme="minorHAnsi"/>
          <w:b/>
          <w:color w:val="005A9E"/>
          <w:sz w:val="32"/>
          <w:szCs w:val="32"/>
        </w:rPr>
        <w:t>Plants</w:t>
      </w:r>
    </w:p>
    <w:p w14:paraId="6ABCF6FA" w14:textId="73C3F7F3" w:rsidR="00F64BE7" w:rsidRPr="003A0265" w:rsidRDefault="003A0265" w:rsidP="00533F33">
      <w:pPr>
        <w:rPr>
          <w:rFonts w:asciiTheme="minorHAnsi" w:hAnsiTheme="minorHAnsi"/>
          <w:sz w:val="22"/>
          <w:szCs w:val="22"/>
        </w:rPr>
      </w:pPr>
      <w:r w:rsidRPr="003A0265">
        <w:rPr>
          <w:rFonts w:asciiTheme="minorHAnsi" w:hAnsiTheme="minorHAnsi"/>
          <w:sz w:val="24"/>
          <w:szCs w:val="24"/>
        </w:rPr>
        <w:t>Nothing to report.</w:t>
      </w:r>
    </w:p>
    <w:p w14:paraId="0AB736C1" w14:textId="77777777" w:rsidR="00155B6A" w:rsidRPr="00BB641E" w:rsidRDefault="00155B6A" w:rsidP="00DD55A4">
      <w:pPr>
        <w:rPr>
          <w:rFonts w:asciiTheme="minorHAnsi" w:hAnsiTheme="minorHAnsi"/>
          <w:sz w:val="22"/>
          <w:szCs w:val="24"/>
        </w:rPr>
      </w:pPr>
    </w:p>
    <w:p w14:paraId="65164803" w14:textId="65146890" w:rsidR="00810BE6" w:rsidRPr="00BB641E" w:rsidRDefault="00810BE6" w:rsidP="009D7606">
      <w:pPr>
        <w:spacing w:after="240"/>
        <w:rPr>
          <w:rFonts w:asciiTheme="minorHAnsi" w:hAnsiTheme="minorHAnsi"/>
          <w:sz w:val="24"/>
          <w:szCs w:val="24"/>
        </w:rPr>
      </w:pPr>
      <w:r w:rsidRPr="00BB641E">
        <w:rPr>
          <w:rFonts w:asciiTheme="minorHAnsi" w:hAnsiTheme="minorHAnsi"/>
          <w:b/>
          <w:color w:val="005A9E"/>
          <w:sz w:val="32"/>
          <w:szCs w:val="32"/>
        </w:rPr>
        <w:t>Violations</w:t>
      </w:r>
    </w:p>
    <w:p w14:paraId="5F9B2D6A" w14:textId="071C9140" w:rsidR="009F6C59" w:rsidRPr="00BB641E" w:rsidRDefault="003A0265" w:rsidP="003A0265">
      <w:pPr>
        <w:pStyle w:val="ListParagraph"/>
        <w:numPr>
          <w:ilvl w:val="0"/>
          <w:numId w:val="23"/>
        </w:numPr>
        <w:rPr>
          <w:rFonts w:asciiTheme="minorHAnsi" w:hAnsiTheme="minorHAnsi"/>
          <w:sz w:val="24"/>
          <w:szCs w:val="24"/>
        </w:rPr>
      </w:pPr>
      <w:r w:rsidRPr="00BB641E">
        <w:rPr>
          <w:rFonts w:asciiTheme="minorHAnsi" w:hAnsiTheme="minorHAnsi"/>
          <w:sz w:val="24"/>
          <w:szCs w:val="24"/>
        </w:rPr>
        <w:t>One recreational boat was observed actively fishing with the MPA on June 14</w:t>
      </w:r>
      <w:r w:rsidRPr="00BB641E">
        <w:rPr>
          <w:rFonts w:asciiTheme="minorHAnsi" w:hAnsiTheme="minorHAnsi"/>
          <w:sz w:val="24"/>
          <w:szCs w:val="24"/>
          <w:vertAlign w:val="superscript"/>
        </w:rPr>
        <w:t>th</w:t>
      </w:r>
      <w:r w:rsidRPr="00BB641E">
        <w:rPr>
          <w:rFonts w:asciiTheme="minorHAnsi" w:hAnsiTheme="minorHAnsi"/>
          <w:sz w:val="24"/>
          <w:szCs w:val="24"/>
        </w:rPr>
        <w:t>.</w:t>
      </w:r>
    </w:p>
    <w:p w14:paraId="360A90C8" w14:textId="44629F3D" w:rsidR="009F6C59" w:rsidRPr="00BB641E" w:rsidRDefault="008C5852" w:rsidP="008C5852">
      <w:pPr>
        <w:pStyle w:val="ListParagraph"/>
        <w:numPr>
          <w:ilvl w:val="0"/>
          <w:numId w:val="23"/>
        </w:numPr>
        <w:rPr>
          <w:rFonts w:asciiTheme="minorHAnsi" w:hAnsiTheme="minorHAnsi"/>
          <w:sz w:val="24"/>
          <w:szCs w:val="24"/>
        </w:rPr>
      </w:pPr>
      <w:r w:rsidRPr="00BB641E">
        <w:rPr>
          <w:rFonts w:asciiTheme="minorHAnsi" w:hAnsiTheme="minorHAnsi"/>
          <w:sz w:val="24"/>
          <w:szCs w:val="24"/>
        </w:rPr>
        <w:t>A USCG helicopter circumnavigated the island at an altitude of roughly 300ft, flushing a few thousand gulls on June 23</w:t>
      </w:r>
      <w:r w:rsidRPr="00BB641E">
        <w:rPr>
          <w:rFonts w:asciiTheme="minorHAnsi" w:hAnsiTheme="minorHAnsi"/>
          <w:sz w:val="24"/>
          <w:szCs w:val="24"/>
          <w:vertAlign w:val="superscript"/>
        </w:rPr>
        <w:t>rd</w:t>
      </w:r>
      <w:r w:rsidRPr="00BB641E">
        <w:rPr>
          <w:rFonts w:asciiTheme="minorHAnsi" w:hAnsiTheme="minorHAnsi"/>
          <w:sz w:val="24"/>
          <w:szCs w:val="24"/>
        </w:rPr>
        <w:t>.</w:t>
      </w:r>
    </w:p>
    <w:p w14:paraId="1683D203" w14:textId="77777777" w:rsidR="008C5852" w:rsidRPr="00264996" w:rsidRDefault="008C5852" w:rsidP="008C5852">
      <w:pPr>
        <w:pStyle w:val="ListParagraph"/>
        <w:rPr>
          <w:rFonts w:asciiTheme="minorHAnsi" w:hAnsiTheme="minorHAnsi"/>
          <w:sz w:val="24"/>
          <w:szCs w:val="24"/>
          <w:highlight w:val="yellow"/>
        </w:rPr>
      </w:pPr>
    </w:p>
    <w:p w14:paraId="37C26B4C" w14:textId="52CDAA45" w:rsidR="00810BE6" w:rsidRPr="00BB641E" w:rsidRDefault="00810BE6" w:rsidP="009D7606">
      <w:pPr>
        <w:spacing w:after="240"/>
        <w:rPr>
          <w:rFonts w:asciiTheme="minorHAnsi" w:hAnsiTheme="minorHAnsi"/>
          <w:sz w:val="24"/>
          <w:szCs w:val="24"/>
        </w:rPr>
      </w:pPr>
      <w:r w:rsidRPr="00BB641E">
        <w:rPr>
          <w:rFonts w:asciiTheme="minorHAnsi" w:hAnsiTheme="minorHAnsi"/>
          <w:b/>
          <w:color w:val="005A9E"/>
          <w:sz w:val="32"/>
          <w:szCs w:val="32"/>
        </w:rPr>
        <w:t>Maintenance</w:t>
      </w:r>
    </w:p>
    <w:p w14:paraId="2E3C3F23" w14:textId="6A3457F3" w:rsidR="007F07C1" w:rsidRPr="00BB641E" w:rsidRDefault="00DC494A" w:rsidP="5E3300C3">
      <w:pPr>
        <w:rPr>
          <w:rFonts w:asciiTheme="minorHAnsi" w:hAnsiTheme="minorHAnsi"/>
          <w:sz w:val="24"/>
          <w:szCs w:val="24"/>
        </w:rPr>
      </w:pPr>
      <w:r w:rsidRPr="00BB641E">
        <w:rPr>
          <w:rFonts w:asciiTheme="minorHAnsi" w:hAnsiTheme="minorHAnsi"/>
          <w:sz w:val="24"/>
          <w:szCs w:val="24"/>
        </w:rPr>
        <w:t>Island biologist</w:t>
      </w:r>
      <w:r w:rsidR="00814DBF" w:rsidRPr="00BB641E">
        <w:rPr>
          <w:rFonts w:asciiTheme="minorHAnsi" w:hAnsiTheme="minorHAnsi"/>
          <w:sz w:val="24"/>
          <w:szCs w:val="24"/>
        </w:rPr>
        <w:t>s Spears</w:t>
      </w:r>
      <w:r w:rsidR="00FE09A7" w:rsidRPr="00BB641E">
        <w:rPr>
          <w:rFonts w:asciiTheme="minorHAnsi" w:hAnsiTheme="minorHAnsi"/>
          <w:sz w:val="24"/>
          <w:szCs w:val="24"/>
        </w:rPr>
        <w:t xml:space="preserve"> </w:t>
      </w:r>
      <w:r w:rsidR="00C837D7" w:rsidRPr="00BB641E">
        <w:rPr>
          <w:rFonts w:asciiTheme="minorHAnsi" w:hAnsiTheme="minorHAnsi"/>
          <w:sz w:val="24"/>
          <w:szCs w:val="24"/>
        </w:rPr>
        <w:t xml:space="preserve">and Johns </w:t>
      </w:r>
      <w:r w:rsidR="5E3300C3" w:rsidRPr="00BB641E">
        <w:rPr>
          <w:rFonts w:asciiTheme="minorHAnsi" w:hAnsiTheme="minorHAnsi"/>
          <w:sz w:val="24"/>
          <w:szCs w:val="24"/>
        </w:rPr>
        <w:t xml:space="preserve">conducted routine weekly maintenance checks on the PV system and generators. Monthly changes of water filters and crane </w:t>
      </w:r>
      <w:r w:rsidR="0064283E" w:rsidRPr="00BB641E">
        <w:rPr>
          <w:rFonts w:asciiTheme="minorHAnsi" w:hAnsiTheme="minorHAnsi"/>
          <w:sz w:val="24"/>
          <w:szCs w:val="24"/>
        </w:rPr>
        <w:t>greasing were conducted</w:t>
      </w:r>
      <w:r w:rsidR="5E3300C3" w:rsidRPr="00BB641E">
        <w:rPr>
          <w:rFonts w:asciiTheme="minorHAnsi" w:hAnsiTheme="minorHAnsi"/>
          <w:sz w:val="24"/>
          <w:szCs w:val="24"/>
        </w:rPr>
        <w:t>.</w:t>
      </w:r>
      <w:r w:rsidR="007F07C1" w:rsidRPr="00BB641E">
        <w:rPr>
          <w:rFonts w:asciiTheme="minorHAnsi" w:hAnsiTheme="minorHAnsi"/>
          <w:sz w:val="24"/>
          <w:szCs w:val="24"/>
        </w:rPr>
        <w:t xml:space="preserve"> </w:t>
      </w:r>
      <w:r w:rsidR="00814DBF" w:rsidRPr="00BB641E">
        <w:rPr>
          <w:rFonts w:asciiTheme="minorHAnsi" w:hAnsiTheme="minorHAnsi"/>
          <w:sz w:val="24"/>
          <w:szCs w:val="24"/>
        </w:rPr>
        <w:t xml:space="preserve">The water quality test for </w:t>
      </w:r>
      <w:r w:rsidR="008C5852" w:rsidRPr="00BB641E">
        <w:rPr>
          <w:rFonts w:asciiTheme="minorHAnsi" w:hAnsiTheme="minorHAnsi"/>
          <w:sz w:val="24"/>
          <w:szCs w:val="24"/>
        </w:rPr>
        <w:t>June</w:t>
      </w:r>
      <w:r w:rsidR="007F07C1" w:rsidRPr="00BB641E">
        <w:rPr>
          <w:rFonts w:asciiTheme="minorHAnsi" w:hAnsiTheme="minorHAnsi"/>
          <w:sz w:val="24"/>
          <w:szCs w:val="24"/>
        </w:rPr>
        <w:t xml:space="preserve"> came back negative for Coliforms and E. Coli.</w:t>
      </w:r>
    </w:p>
    <w:p w14:paraId="2C30F70A" w14:textId="77777777" w:rsidR="007F07C1" w:rsidRPr="00BB641E" w:rsidRDefault="007F07C1" w:rsidP="5E3300C3">
      <w:pPr>
        <w:rPr>
          <w:rFonts w:asciiTheme="minorHAnsi" w:hAnsiTheme="minorHAnsi"/>
          <w:sz w:val="24"/>
          <w:szCs w:val="24"/>
        </w:rPr>
      </w:pPr>
    </w:p>
    <w:p w14:paraId="623DF622" w14:textId="286E64A7" w:rsidR="00EC771F" w:rsidRPr="00BB641E" w:rsidRDefault="007F07C1" w:rsidP="00C837D7">
      <w:pPr>
        <w:rPr>
          <w:rFonts w:asciiTheme="minorHAnsi" w:hAnsiTheme="minorHAnsi"/>
          <w:sz w:val="24"/>
          <w:szCs w:val="24"/>
        </w:rPr>
      </w:pPr>
      <w:r w:rsidRPr="00BB641E">
        <w:rPr>
          <w:rFonts w:asciiTheme="minorHAnsi" w:hAnsiTheme="minorHAnsi"/>
          <w:sz w:val="24"/>
          <w:szCs w:val="24"/>
        </w:rPr>
        <w:t>Additional maintenance performed this month are as follows:</w:t>
      </w:r>
    </w:p>
    <w:p w14:paraId="3DF1E198" w14:textId="401AA602" w:rsidR="008C5852" w:rsidRPr="00BB641E" w:rsidRDefault="008C5852" w:rsidP="006B385F">
      <w:pPr>
        <w:pStyle w:val="ListParagraph"/>
        <w:numPr>
          <w:ilvl w:val="0"/>
          <w:numId w:val="21"/>
        </w:numPr>
        <w:rPr>
          <w:rFonts w:asciiTheme="minorHAnsi" w:hAnsiTheme="minorHAnsi"/>
          <w:sz w:val="24"/>
          <w:szCs w:val="24"/>
        </w:rPr>
      </w:pPr>
      <w:r w:rsidRPr="00BB641E">
        <w:rPr>
          <w:rFonts w:asciiTheme="minorHAnsi" w:hAnsiTheme="minorHAnsi"/>
          <w:sz w:val="24"/>
          <w:szCs w:val="24"/>
        </w:rPr>
        <w:t>The broken connector on the fuel line of the Honda 60hp outboard motor was replaced.</w:t>
      </w:r>
    </w:p>
    <w:p w14:paraId="13631B57" w14:textId="450D7D19" w:rsidR="006B385F" w:rsidRPr="00BB641E" w:rsidRDefault="008C5852" w:rsidP="006B385F">
      <w:pPr>
        <w:pStyle w:val="ListParagraph"/>
        <w:numPr>
          <w:ilvl w:val="0"/>
          <w:numId w:val="21"/>
        </w:numPr>
        <w:rPr>
          <w:rFonts w:asciiTheme="minorHAnsi" w:hAnsiTheme="minorHAnsi"/>
          <w:sz w:val="24"/>
          <w:szCs w:val="24"/>
        </w:rPr>
      </w:pPr>
      <w:r w:rsidRPr="00BB641E">
        <w:rPr>
          <w:rFonts w:asciiTheme="minorHAnsi" w:hAnsiTheme="minorHAnsi"/>
          <w:sz w:val="24"/>
          <w:szCs w:val="24"/>
        </w:rPr>
        <w:t xml:space="preserve">The battery housing on the new </w:t>
      </w:r>
      <w:del w:id="7" w:author="Clevenstine, Alyssa J" w:date="2021-07-13T16:59:00Z">
        <w:r w:rsidRPr="00BB641E" w:rsidDel="0071511A">
          <w:rPr>
            <w:rFonts w:asciiTheme="minorHAnsi" w:hAnsiTheme="minorHAnsi"/>
            <w:sz w:val="24"/>
            <w:szCs w:val="24"/>
          </w:rPr>
          <w:delText xml:space="preserve">Dumber </w:delText>
        </w:r>
      </w:del>
      <w:ins w:id="8" w:author="Clevenstine, Alyssa J" w:date="2021-07-13T16:59:00Z">
        <w:r w:rsidR="0071511A" w:rsidRPr="00BB641E">
          <w:rPr>
            <w:rFonts w:asciiTheme="minorHAnsi" w:hAnsiTheme="minorHAnsi"/>
            <w:sz w:val="24"/>
            <w:szCs w:val="24"/>
          </w:rPr>
          <w:t>Dum</w:t>
        </w:r>
        <w:r w:rsidR="0071511A">
          <w:rPr>
            <w:rFonts w:asciiTheme="minorHAnsi" w:hAnsiTheme="minorHAnsi"/>
            <w:sz w:val="24"/>
            <w:szCs w:val="24"/>
          </w:rPr>
          <w:t>p</w:t>
        </w:r>
        <w:bookmarkStart w:id="9" w:name="_GoBack"/>
        <w:bookmarkEnd w:id="9"/>
        <w:r w:rsidR="0071511A" w:rsidRPr="00BB641E">
          <w:rPr>
            <w:rFonts w:asciiTheme="minorHAnsi" w:hAnsiTheme="minorHAnsi"/>
            <w:sz w:val="24"/>
            <w:szCs w:val="24"/>
          </w:rPr>
          <w:t xml:space="preserve">er </w:t>
        </w:r>
      </w:ins>
      <w:r w:rsidRPr="00BB641E">
        <w:rPr>
          <w:rFonts w:asciiTheme="minorHAnsi" w:hAnsiTheme="minorHAnsi"/>
          <w:sz w:val="24"/>
          <w:szCs w:val="24"/>
        </w:rPr>
        <w:t>Jet was fixed.</w:t>
      </w:r>
    </w:p>
    <w:p w14:paraId="2E181484" w14:textId="4F1FC2EF" w:rsidR="006B385F" w:rsidRPr="00BB641E" w:rsidRDefault="008C5852" w:rsidP="006B385F">
      <w:pPr>
        <w:pStyle w:val="ListParagraph"/>
        <w:numPr>
          <w:ilvl w:val="0"/>
          <w:numId w:val="21"/>
        </w:numPr>
        <w:rPr>
          <w:rFonts w:asciiTheme="minorHAnsi" w:hAnsiTheme="minorHAnsi"/>
          <w:sz w:val="24"/>
          <w:szCs w:val="24"/>
        </w:rPr>
      </w:pPr>
      <w:r w:rsidRPr="00BB641E">
        <w:rPr>
          <w:rFonts w:asciiTheme="minorHAnsi" w:hAnsiTheme="minorHAnsi"/>
          <w:sz w:val="24"/>
          <w:szCs w:val="24"/>
        </w:rPr>
        <w:t>The faulty gray water valve stem in the downstairs bathroom of the PRBO house was replaced.</w:t>
      </w:r>
    </w:p>
    <w:p w14:paraId="108637EC" w14:textId="05342B8C" w:rsidR="008C5852" w:rsidRPr="00BB641E" w:rsidRDefault="008C5852" w:rsidP="006B385F">
      <w:pPr>
        <w:pStyle w:val="ListParagraph"/>
        <w:numPr>
          <w:ilvl w:val="0"/>
          <w:numId w:val="21"/>
        </w:numPr>
        <w:rPr>
          <w:rFonts w:asciiTheme="minorHAnsi" w:hAnsiTheme="minorHAnsi"/>
          <w:sz w:val="24"/>
          <w:szCs w:val="24"/>
        </w:rPr>
      </w:pPr>
      <w:r w:rsidRPr="00BB641E">
        <w:rPr>
          <w:rFonts w:asciiTheme="minorHAnsi" w:hAnsiTheme="minorHAnsi"/>
          <w:sz w:val="24"/>
          <w:szCs w:val="24"/>
        </w:rPr>
        <w:t>The toilet in the upstairs bathroom of the PRBO house was fixed and no longer runs continuously.</w:t>
      </w:r>
    </w:p>
    <w:p w14:paraId="3D775188" w14:textId="50A352E3" w:rsidR="008C5852" w:rsidRPr="00BB641E" w:rsidRDefault="008C5852" w:rsidP="006B385F">
      <w:pPr>
        <w:pStyle w:val="ListParagraph"/>
        <w:numPr>
          <w:ilvl w:val="0"/>
          <w:numId w:val="21"/>
        </w:numPr>
        <w:rPr>
          <w:rFonts w:asciiTheme="minorHAnsi" w:hAnsiTheme="minorHAnsi"/>
          <w:sz w:val="24"/>
          <w:szCs w:val="24"/>
        </w:rPr>
      </w:pPr>
      <w:r w:rsidRPr="00BB641E">
        <w:rPr>
          <w:rFonts w:asciiTheme="minorHAnsi" w:hAnsiTheme="minorHAnsi"/>
          <w:sz w:val="24"/>
          <w:szCs w:val="24"/>
        </w:rPr>
        <w:t>The carburetor in the Yamaha 9.9 hp (kicker) outboard motor was cleaned of existing buildup and reinstalled, now starts up without stalling.</w:t>
      </w:r>
    </w:p>
    <w:p w14:paraId="24AABBD7" w14:textId="224CA498" w:rsidR="00E82104" w:rsidRDefault="008C5852" w:rsidP="00DD55A4">
      <w:pPr>
        <w:pStyle w:val="ListParagraph"/>
        <w:numPr>
          <w:ilvl w:val="0"/>
          <w:numId w:val="21"/>
        </w:numPr>
        <w:rPr>
          <w:rFonts w:asciiTheme="minorHAnsi" w:hAnsiTheme="minorHAnsi"/>
          <w:sz w:val="24"/>
          <w:szCs w:val="24"/>
        </w:rPr>
      </w:pPr>
      <w:r w:rsidRPr="00BB641E">
        <w:rPr>
          <w:rFonts w:asciiTheme="minorHAnsi" w:hAnsiTheme="minorHAnsi"/>
          <w:sz w:val="24"/>
          <w:szCs w:val="24"/>
        </w:rPr>
        <w:t>The latch on the inner front door of the Coast Guard house was fixed</w:t>
      </w:r>
      <w:r w:rsidR="00BB641E" w:rsidRPr="00BB641E">
        <w:rPr>
          <w:rFonts w:asciiTheme="minorHAnsi" w:hAnsiTheme="minorHAnsi"/>
          <w:sz w:val="24"/>
          <w:szCs w:val="24"/>
        </w:rPr>
        <w:t>.</w:t>
      </w:r>
    </w:p>
    <w:p w14:paraId="71530D1E" w14:textId="77777777" w:rsidR="009D7606" w:rsidRPr="009D7606" w:rsidRDefault="009D7606" w:rsidP="009D7606">
      <w:pPr>
        <w:pStyle w:val="ListParagraph"/>
        <w:rPr>
          <w:rFonts w:asciiTheme="minorHAnsi" w:hAnsiTheme="minorHAnsi"/>
          <w:sz w:val="24"/>
          <w:szCs w:val="24"/>
        </w:rPr>
      </w:pPr>
    </w:p>
    <w:p w14:paraId="294EDCD9" w14:textId="77777777" w:rsidR="00810BE6" w:rsidRPr="00BB641E" w:rsidRDefault="00810BE6" w:rsidP="009D7606">
      <w:pPr>
        <w:spacing w:after="240"/>
        <w:rPr>
          <w:rFonts w:asciiTheme="minorHAnsi" w:hAnsiTheme="minorHAnsi"/>
          <w:b/>
          <w:color w:val="005A9E"/>
          <w:sz w:val="32"/>
          <w:szCs w:val="32"/>
        </w:rPr>
      </w:pPr>
      <w:r w:rsidRPr="00BB641E">
        <w:rPr>
          <w:rFonts w:asciiTheme="minorHAnsi" w:hAnsiTheme="minorHAnsi"/>
          <w:b/>
          <w:color w:val="005A9E"/>
          <w:sz w:val="32"/>
          <w:szCs w:val="32"/>
        </w:rPr>
        <w:t>Maintenance Needs</w:t>
      </w:r>
    </w:p>
    <w:p w14:paraId="7F9E5161" w14:textId="6CF002D0" w:rsidR="00AD2FD2" w:rsidRPr="00BB641E" w:rsidRDefault="00AD2FD2" w:rsidP="00572EA9">
      <w:pPr>
        <w:numPr>
          <w:ilvl w:val="0"/>
          <w:numId w:val="13"/>
        </w:numPr>
        <w:spacing w:before="60"/>
        <w:rPr>
          <w:rFonts w:asciiTheme="minorHAnsi" w:hAnsiTheme="minorHAnsi"/>
          <w:sz w:val="24"/>
          <w:szCs w:val="24"/>
        </w:rPr>
      </w:pPr>
      <w:r w:rsidRPr="00BB641E">
        <w:rPr>
          <w:rFonts w:asciiTheme="minorHAnsi" w:hAnsiTheme="minorHAnsi"/>
          <w:sz w:val="24"/>
          <w:szCs w:val="24"/>
        </w:rPr>
        <w:t>PV system charge controllers 3 and 4 are not functioning and need to be replaced.</w:t>
      </w:r>
    </w:p>
    <w:p w14:paraId="5F06883C" w14:textId="77777777" w:rsidR="00572EA9" w:rsidRPr="00BB641E" w:rsidRDefault="00572EA9" w:rsidP="00572EA9">
      <w:pPr>
        <w:numPr>
          <w:ilvl w:val="0"/>
          <w:numId w:val="13"/>
        </w:numPr>
        <w:spacing w:before="60"/>
        <w:rPr>
          <w:rFonts w:asciiTheme="minorHAnsi" w:hAnsiTheme="minorHAnsi"/>
          <w:sz w:val="24"/>
          <w:szCs w:val="24"/>
        </w:rPr>
      </w:pPr>
      <w:r w:rsidRPr="00BB641E">
        <w:rPr>
          <w:rFonts w:asciiTheme="minorHAnsi" w:hAnsiTheme="minorHAnsi"/>
          <w:sz w:val="24"/>
          <w:szCs w:val="24"/>
        </w:rPr>
        <w:t xml:space="preserve">The cistern and other elements of the water catchment system are showing their age and are need of major repairs or replacement. The cistern continues to lose water at a rate ~250 gallons per month.  </w:t>
      </w:r>
    </w:p>
    <w:p w14:paraId="18A54D20" w14:textId="57F1A4C7" w:rsidR="00572EA9" w:rsidRPr="00BB641E" w:rsidRDefault="00572EA9" w:rsidP="00572EA9">
      <w:pPr>
        <w:numPr>
          <w:ilvl w:val="0"/>
          <w:numId w:val="13"/>
        </w:numPr>
        <w:spacing w:before="60"/>
        <w:rPr>
          <w:rFonts w:asciiTheme="minorHAnsi" w:hAnsiTheme="minorHAnsi"/>
          <w:sz w:val="24"/>
          <w:szCs w:val="24"/>
        </w:rPr>
      </w:pPr>
      <w:r w:rsidRPr="00BB641E">
        <w:rPr>
          <w:rFonts w:asciiTheme="minorHAnsi" w:hAnsiTheme="minorHAnsi"/>
          <w:sz w:val="24"/>
          <w:szCs w:val="24"/>
        </w:rPr>
        <w:t xml:space="preserve">The Settling Tank </w:t>
      </w:r>
      <w:r w:rsidR="00F5353B" w:rsidRPr="00BB641E">
        <w:rPr>
          <w:rFonts w:asciiTheme="minorHAnsi" w:hAnsiTheme="minorHAnsi"/>
          <w:sz w:val="24"/>
          <w:szCs w:val="24"/>
        </w:rPr>
        <w:t>has</w:t>
      </w:r>
      <w:r w:rsidRPr="00BB641E">
        <w:rPr>
          <w:rFonts w:asciiTheme="minorHAnsi" w:hAnsiTheme="minorHAnsi"/>
          <w:sz w:val="24"/>
          <w:szCs w:val="24"/>
        </w:rPr>
        <w:t xml:space="preserve"> a leak in it when water is above 5.1 feet.</w:t>
      </w:r>
    </w:p>
    <w:p w14:paraId="54203648" w14:textId="77777777" w:rsidR="00572EA9" w:rsidRPr="00BB641E" w:rsidRDefault="00572EA9" w:rsidP="00572EA9">
      <w:pPr>
        <w:numPr>
          <w:ilvl w:val="0"/>
          <w:numId w:val="13"/>
        </w:numPr>
        <w:spacing w:before="60"/>
        <w:rPr>
          <w:rFonts w:asciiTheme="minorHAnsi" w:hAnsiTheme="minorHAnsi"/>
          <w:sz w:val="24"/>
          <w:szCs w:val="24"/>
        </w:rPr>
      </w:pPr>
      <w:r w:rsidRPr="00BB641E">
        <w:rPr>
          <w:rFonts w:asciiTheme="minorHAnsi" w:hAnsiTheme="minorHAnsi"/>
          <w:sz w:val="24"/>
          <w:szCs w:val="24"/>
        </w:rPr>
        <w:t>The PRBO house kitchen counters especially around the sink continue to deteriorate. Replacement sometime in the next year is recommended.</w:t>
      </w:r>
    </w:p>
    <w:p w14:paraId="72CF4630" w14:textId="26213920" w:rsidR="00572EA9" w:rsidRPr="00BB641E" w:rsidRDefault="5E3300C3" w:rsidP="5E3300C3">
      <w:pPr>
        <w:numPr>
          <w:ilvl w:val="0"/>
          <w:numId w:val="13"/>
        </w:numPr>
        <w:spacing w:before="60"/>
        <w:rPr>
          <w:rFonts w:asciiTheme="minorHAnsi" w:hAnsiTheme="minorHAnsi"/>
          <w:b/>
          <w:bCs/>
          <w:color w:val="000000" w:themeColor="text1"/>
          <w:sz w:val="24"/>
          <w:szCs w:val="24"/>
        </w:rPr>
      </w:pPr>
      <w:r w:rsidRPr="00BB641E">
        <w:rPr>
          <w:rFonts w:asciiTheme="minorHAnsi" w:hAnsiTheme="minorHAnsi"/>
          <w:sz w:val="24"/>
          <w:szCs w:val="24"/>
        </w:rPr>
        <w:lastRenderedPageBreak/>
        <w:t>The HADS weather station is no longer transmitting data to the web. Attempts to reset the unit have failed and will require expert guidance to fix.</w:t>
      </w:r>
    </w:p>
    <w:p w14:paraId="1F38B8A1" w14:textId="63994A34" w:rsidR="007D776A" w:rsidRPr="00BB641E" w:rsidRDefault="5E3300C3" w:rsidP="5E3300C3">
      <w:pPr>
        <w:numPr>
          <w:ilvl w:val="0"/>
          <w:numId w:val="13"/>
        </w:numPr>
        <w:spacing w:before="60"/>
        <w:rPr>
          <w:rFonts w:asciiTheme="minorHAnsi" w:hAnsiTheme="minorHAnsi"/>
          <w:sz w:val="24"/>
          <w:szCs w:val="24"/>
        </w:rPr>
      </w:pPr>
      <w:r w:rsidRPr="00BB641E">
        <w:rPr>
          <w:rFonts w:asciiTheme="minorHAnsi" w:hAnsiTheme="minorHAnsi"/>
          <w:sz w:val="24"/>
          <w:szCs w:val="24"/>
        </w:rPr>
        <w:t>The gutters and flashing on both houses are degrading and will need to be improved or replaced.</w:t>
      </w:r>
    </w:p>
    <w:p w14:paraId="7C8A1755" w14:textId="7DE43CE8" w:rsidR="00521677" w:rsidRPr="00BB641E" w:rsidRDefault="5E3300C3" w:rsidP="5E3300C3">
      <w:pPr>
        <w:numPr>
          <w:ilvl w:val="0"/>
          <w:numId w:val="13"/>
        </w:numPr>
        <w:spacing w:before="60"/>
        <w:rPr>
          <w:rFonts w:asciiTheme="minorHAnsi" w:hAnsiTheme="minorHAnsi"/>
          <w:sz w:val="24"/>
          <w:szCs w:val="24"/>
        </w:rPr>
      </w:pPr>
      <w:r w:rsidRPr="00BB641E">
        <w:rPr>
          <w:rFonts w:asciiTheme="minorHAnsi" w:hAnsiTheme="minorHAnsi"/>
          <w:sz w:val="24"/>
          <w:szCs w:val="24"/>
        </w:rPr>
        <w:t>Aluminum railings at East Landing and the lighthouse need repair.</w:t>
      </w:r>
    </w:p>
    <w:p w14:paraId="3BFA71A2" w14:textId="24B9D350" w:rsidR="007D776A" w:rsidRPr="00BB641E" w:rsidRDefault="001C5F68" w:rsidP="007D776A">
      <w:pPr>
        <w:numPr>
          <w:ilvl w:val="0"/>
          <w:numId w:val="13"/>
        </w:numPr>
        <w:spacing w:before="60"/>
        <w:rPr>
          <w:rFonts w:asciiTheme="minorHAnsi" w:hAnsiTheme="minorHAnsi"/>
          <w:sz w:val="24"/>
          <w:szCs w:val="24"/>
        </w:rPr>
      </w:pPr>
      <w:r w:rsidRPr="00BB641E">
        <w:rPr>
          <w:rFonts w:asciiTheme="minorHAnsi" w:hAnsiTheme="minorHAnsi"/>
          <w:sz w:val="24"/>
          <w:szCs w:val="24"/>
        </w:rPr>
        <w:t>Powerhouse roof-access ladder mounts are badly corroded and need to be replaced.</w:t>
      </w:r>
    </w:p>
    <w:p w14:paraId="07EC59A4" w14:textId="5978854A" w:rsidR="007D776A" w:rsidRPr="00BB641E" w:rsidRDefault="007D776A" w:rsidP="007D776A">
      <w:pPr>
        <w:numPr>
          <w:ilvl w:val="0"/>
          <w:numId w:val="13"/>
        </w:numPr>
        <w:spacing w:before="60"/>
        <w:rPr>
          <w:rFonts w:asciiTheme="minorHAnsi" w:hAnsiTheme="minorHAnsi"/>
          <w:sz w:val="24"/>
          <w:szCs w:val="24"/>
        </w:rPr>
      </w:pPr>
      <w:r w:rsidRPr="00BB641E">
        <w:rPr>
          <w:rFonts w:asciiTheme="minorHAnsi" w:hAnsiTheme="minorHAnsi"/>
          <w:sz w:val="24"/>
          <w:szCs w:val="24"/>
        </w:rPr>
        <w:t xml:space="preserve">There </w:t>
      </w:r>
      <w:r w:rsidR="00B82739" w:rsidRPr="00BB641E">
        <w:rPr>
          <w:rFonts w:asciiTheme="minorHAnsi" w:hAnsiTheme="minorHAnsi"/>
          <w:sz w:val="24"/>
          <w:szCs w:val="24"/>
        </w:rPr>
        <w:t xml:space="preserve">are several locations in the PRBO house that show evidence of moisture penetration in the ceiling and/or walls. This includes </w:t>
      </w:r>
      <w:r w:rsidRPr="00BB641E">
        <w:rPr>
          <w:rFonts w:asciiTheme="minorHAnsi" w:hAnsiTheme="minorHAnsi"/>
          <w:sz w:val="24"/>
          <w:szCs w:val="24"/>
        </w:rPr>
        <w:t xml:space="preserve">a small leak in the closet next to the downstairs bathroom </w:t>
      </w:r>
      <w:r w:rsidR="00B82739" w:rsidRPr="00BB641E">
        <w:rPr>
          <w:rFonts w:asciiTheme="minorHAnsi" w:hAnsiTheme="minorHAnsi"/>
          <w:sz w:val="24"/>
          <w:szCs w:val="24"/>
        </w:rPr>
        <w:t>and recent water staining in the Walk-Through Room</w:t>
      </w:r>
      <w:r w:rsidRPr="00BB641E">
        <w:rPr>
          <w:rFonts w:asciiTheme="minorHAnsi" w:hAnsiTheme="minorHAnsi"/>
          <w:sz w:val="24"/>
          <w:szCs w:val="24"/>
        </w:rPr>
        <w:t>.</w:t>
      </w:r>
      <w:r w:rsidR="00803F90" w:rsidRPr="00BB641E">
        <w:rPr>
          <w:rFonts w:asciiTheme="minorHAnsi" w:hAnsiTheme="minorHAnsi"/>
          <w:sz w:val="24"/>
          <w:szCs w:val="24"/>
        </w:rPr>
        <w:t xml:space="preserve"> Will continue to monitor</w:t>
      </w:r>
      <w:r w:rsidR="00AD2FD2" w:rsidRPr="00BB641E">
        <w:rPr>
          <w:rFonts w:asciiTheme="minorHAnsi" w:hAnsiTheme="minorHAnsi"/>
          <w:sz w:val="24"/>
          <w:szCs w:val="24"/>
        </w:rPr>
        <w:t xml:space="preserve"> but a professional roof inspection is recommended</w:t>
      </w:r>
      <w:r w:rsidR="00803F90" w:rsidRPr="00BB641E">
        <w:rPr>
          <w:rFonts w:asciiTheme="minorHAnsi" w:hAnsiTheme="minorHAnsi"/>
          <w:sz w:val="24"/>
          <w:szCs w:val="24"/>
        </w:rPr>
        <w:t>.</w:t>
      </w:r>
      <w:r w:rsidRPr="00BB641E">
        <w:rPr>
          <w:rFonts w:asciiTheme="minorHAnsi" w:hAnsiTheme="minorHAnsi"/>
          <w:sz w:val="24"/>
          <w:szCs w:val="24"/>
        </w:rPr>
        <w:t xml:space="preserve"> </w:t>
      </w:r>
    </w:p>
    <w:p w14:paraId="47EA14EB" w14:textId="563368D6" w:rsidR="00CC230D" w:rsidRPr="00CC230D" w:rsidRDefault="00E82104" w:rsidP="00CC230D">
      <w:pPr>
        <w:numPr>
          <w:ilvl w:val="0"/>
          <w:numId w:val="13"/>
        </w:numPr>
        <w:spacing w:before="60"/>
        <w:rPr>
          <w:rFonts w:asciiTheme="minorHAnsi" w:hAnsiTheme="minorHAnsi"/>
          <w:sz w:val="24"/>
          <w:szCs w:val="24"/>
        </w:rPr>
      </w:pPr>
      <w:r w:rsidRPr="00BB641E">
        <w:rPr>
          <w:rFonts w:asciiTheme="minorHAnsi" w:hAnsiTheme="minorHAnsi"/>
          <w:sz w:val="24"/>
          <w:szCs w:val="24"/>
        </w:rPr>
        <w:t>The load cell battery and antenna at the EL crane were replaced, but now the load cell needs to be recalibrated.</w:t>
      </w:r>
      <w:r w:rsidR="00E016DC" w:rsidRPr="00BB641E">
        <w:rPr>
          <w:rFonts w:asciiTheme="minorHAnsi" w:hAnsiTheme="minorHAnsi"/>
          <w:sz w:val="24"/>
          <w:szCs w:val="24"/>
        </w:rPr>
        <w:t xml:space="preserve"> A2B</w:t>
      </w:r>
      <w:r w:rsidR="00803F90" w:rsidRPr="00BB641E">
        <w:rPr>
          <w:rFonts w:asciiTheme="minorHAnsi" w:hAnsiTheme="minorHAnsi"/>
          <w:sz w:val="24"/>
          <w:szCs w:val="24"/>
        </w:rPr>
        <w:t xml:space="preserve"> is also</w:t>
      </w:r>
      <w:r w:rsidR="00DC494A" w:rsidRPr="00BB641E">
        <w:rPr>
          <w:rFonts w:asciiTheme="minorHAnsi" w:hAnsiTheme="minorHAnsi"/>
          <w:sz w:val="24"/>
          <w:szCs w:val="24"/>
        </w:rPr>
        <w:t xml:space="preserve"> non-</w:t>
      </w:r>
      <w:r w:rsidR="00E016DC" w:rsidRPr="00BB641E">
        <w:rPr>
          <w:rFonts w:asciiTheme="minorHAnsi" w:hAnsiTheme="minorHAnsi"/>
          <w:sz w:val="24"/>
          <w:szCs w:val="24"/>
        </w:rPr>
        <w:t>functional.</w:t>
      </w:r>
    </w:p>
    <w:p w14:paraId="1E6D8279" w14:textId="69A444C6" w:rsidR="00CC230D" w:rsidRPr="00CC230D" w:rsidRDefault="00CC230D" w:rsidP="00CC230D">
      <w:pPr>
        <w:pStyle w:val="Default"/>
        <w:numPr>
          <w:ilvl w:val="0"/>
          <w:numId w:val="13"/>
        </w:numPr>
        <w:rPr>
          <w:rFonts w:asciiTheme="minorHAnsi" w:hAnsiTheme="minorHAnsi" w:cstheme="minorHAnsi"/>
        </w:rPr>
      </w:pPr>
      <w:r w:rsidRPr="00CC230D">
        <w:rPr>
          <w:rFonts w:asciiTheme="minorHAnsi" w:hAnsiTheme="minorHAnsi" w:cstheme="minorHAnsi"/>
        </w:rPr>
        <w:t xml:space="preserve">The Speedwagon generator continues to encounter rotor lock shutdown faults. This is likely due to a bad starter solenoid. </w:t>
      </w:r>
    </w:p>
    <w:p w14:paraId="083AED65" w14:textId="27A54511" w:rsidR="007F07C1" w:rsidRPr="00BB641E" w:rsidRDefault="007F07C1" w:rsidP="00C837D7">
      <w:pPr>
        <w:numPr>
          <w:ilvl w:val="0"/>
          <w:numId w:val="13"/>
        </w:numPr>
        <w:spacing w:before="60" w:after="100" w:afterAutospacing="1"/>
        <w:rPr>
          <w:rFonts w:asciiTheme="minorHAnsi" w:hAnsiTheme="minorHAnsi"/>
          <w:sz w:val="24"/>
          <w:szCs w:val="24"/>
        </w:rPr>
      </w:pPr>
      <w:r w:rsidRPr="00CC230D">
        <w:rPr>
          <w:rFonts w:asciiTheme="minorHAnsi" w:hAnsiTheme="minorHAnsi"/>
          <w:sz w:val="24"/>
          <w:szCs w:val="24"/>
        </w:rPr>
        <w:t>The fresh water flow meter in the</w:t>
      </w:r>
      <w:r w:rsidRPr="00BB641E">
        <w:rPr>
          <w:rFonts w:asciiTheme="minorHAnsi" w:hAnsiTheme="minorHAnsi"/>
          <w:sz w:val="24"/>
          <w:szCs w:val="24"/>
        </w:rPr>
        <w:t xml:space="preserve"> PBRO water closet is not functioning despite replacing the batteries.</w:t>
      </w:r>
    </w:p>
    <w:p w14:paraId="2D2D360A" w14:textId="75F9554F" w:rsidR="00EC771F" w:rsidRDefault="00EC771F" w:rsidP="00C837D7">
      <w:pPr>
        <w:numPr>
          <w:ilvl w:val="0"/>
          <w:numId w:val="13"/>
        </w:numPr>
        <w:spacing w:before="60" w:after="100" w:afterAutospacing="1"/>
        <w:rPr>
          <w:rFonts w:asciiTheme="minorHAnsi" w:hAnsiTheme="minorHAnsi"/>
          <w:sz w:val="24"/>
          <w:szCs w:val="24"/>
        </w:rPr>
      </w:pPr>
      <w:r w:rsidRPr="00BB641E">
        <w:rPr>
          <w:rFonts w:asciiTheme="minorHAnsi" w:hAnsiTheme="minorHAnsi"/>
          <w:sz w:val="24"/>
          <w:szCs w:val="24"/>
        </w:rPr>
        <w:t>The diesel fuel pump flow meter in the Powerhouse is not functioning despite replacing the batteries.</w:t>
      </w:r>
    </w:p>
    <w:p w14:paraId="794AA5B1" w14:textId="701CFC9D" w:rsidR="00CC230D" w:rsidRPr="00BB641E" w:rsidRDefault="00CC230D" w:rsidP="00C837D7">
      <w:pPr>
        <w:numPr>
          <w:ilvl w:val="0"/>
          <w:numId w:val="13"/>
        </w:numPr>
        <w:spacing w:before="60" w:after="100" w:afterAutospacing="1"/>
        <w:rPr>
          <w:rFonts w:asciiTheme="minorHAnsi" w:hAnsiTheme="minorHAnsi"/>
          <w:sz w:val="24"/>
          <w:szCs w:val="24"/>
        </w:rPr>
      </w:pPr>
      <w:r w:rsidRPr="00CC230D">
        <w:rPr>
          <w:rFonts w:asciiTheme="minorHAnsi" w:hAnsiTheme="minorHAnsi"/>
          <w:sz w:val="24"/>
          <w:szCs w:val="24"/>
        </w:rPr>
        <w:t>The rail cart axles are badly corroded and may need replacement soon.</w:t>
      </w:r>
    </w:p>
    <w:p w14:paraId="423C0D5A" w14:textId="386B484A" w:rsidR="00BB641E" w:rsidRPr="00BB641E" w:rsidRDefault="00BB641E" w:rsidP="00C837D7">
      <w:pPr>
        <w:numPr>
          <w:ilvl w:val="0"/>
          <w:numId w:val="13"/>
        </w:numPr>
        <w:spacing w:before="60" w:after="100" w:afterAutospacing="1"/>
        <w:rPr>
          <w:rFonts w:asciiTheme="minorHAnsi" w:hAnsiTheme="minorHAnsi"/>
          <w:sz w:val="24"/>
          <w:szCs w:val="24"/>
        </w:rPr>
      </w:pPr>
      <w:r w:rsidRPr="00BB641E">
        <w:rPr>
          <w:rFonts w:asciiTheme="minorHAnsi" w:hAnsiTheme="minorHAnsi"/>
          <w:sz w:val="24"/>
          <w:szCs w:val="24"/>
        </w:rPr>
        <w:t>There is a new leak in the copper pipe at the base of the gray water shut-off valve. There is a temporary patch currently, but a more permanent fix is need.</w:t>
      </w:r>
    </w:p>
    <w:p w14:paraId="06C1120F" w14:textId="25B8E70F" w:rsidR="00BB641E" w:rsidRPr="00BB641E" w:rsidRDefault="00BB641E" w:rsidP="00C837D7">
      <w:pPr>
        <w:numPr>
          <w:ilvl w:val="0"/>
          <w:numId w:val="13"/>
        </w:numPr>
        <w:spacing w:before="60" w:after="100" w:afterAutospacing="1"/>
        <w:rPr>
          <w:rFonts w:asciiTheme="minorHAnsi" w:hAnsiTheme="minorHAnsi"/>
          <w:sz w:val="24"/>
          <w:szCs w:val="24"/>
        </w:rPr>
      </w:pPr>
      <w:r w:rsidRPr="00BB641E">
        <w:rPr>
          <w:rFonts w:asciiTheme="minorHAnsi" w:hAnsiTheme="minorHAnsi"/>
          <w:sz w:val="24"/>
          <w:szCs w:val="24"/>
        </w:rPr>
        <w:t>A faulty check-value in the gray water line is allowing pressure to slowly leak out, causing the pump to operate more than necessary. A replacement value is requested so it can be replaced.</w:t>
      </w:r>
    </w:p>
    <w:p w14:paraId="5261AB29" w14:textId="2314103E" w:rsidR="009D7606" w:rsidRDefault="00BB641E" w:rsidP="009D7606">
      <w:pPr>
        <w:numPr>
          <w:ilvl w:val="0"/>
          <w:numId w:val="13"/>
        </w:numPr>
        <w:spacing w:before="60" w:after="100" w:afterAutospacing="1"/>
        <w:rPr>
          <w:rFonts w:asciiTheme="minorHAnsi" w:hAnsiTheme="minorHAnsi"/>
          <w:sz w:val="24"/>
          <w:szCs w:val="24"/>
        </w:rPr>
      </w:pPr>
      <w:r w:rsidRPr="00BB641E">
        <w:rPr>
          <w:rFonts w:asciiTheme="minorHAnsi" w:hAnsiTheme="minorHAnsi"/>
          <w:sz w:val="24"/>
          <w:szCs w:val="24"/>
        </w:rPr>
        <w:t>The toilet in the downstairs bathroom of the PRBO house is struggling to flush completely during each use, likely due to clogged drain lines.</w:t>
      </w:r>
    </w:p>
    <w:p w14:paraId="53BFE214" w14:textId="2B46D15B" w:rsidR="00CC230D" w:rsidRPr="009D7606" w:rsidRDefault="00CC230D"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There is visible corrosion in the freshwater pipes between the 5- and 1-micron filters in the PRBO water closet and the kitchen sink. A full replacement of the PRBO freshwater pipes is long overdue.</w:t>
      </w:r>
    </w:p>
    <w:p w14:paraId="7CC28047" w14:textId="353AC901" w:rsidR="00810BE6" w:rsidRPr="0067226E" w:rsidRDefault="00810BE6" w:rsidP="009D7606">
      <w:pPr>
        <w:spacing w:after="240"/>
        <w:rPr>
          <w:rFonts w:asciiTheme="minorHAnsi" w:hAnsiTheme="minorHAnsi"/>
          <w:b/>
          <w:color w:val="005A9E"/>
          <w:sz w:val="32"/>
          <w:szCs w:val="32"/>
        </w:rPr>
      </w:pPr>
      <w:r w:rsidRPr="0067226E">
        <w:rPr>
          <w:rFonts w:asciiTheme="minorHAnsi" w:hAnsiTheme="minorHAnsi"/>
          <w:b/>
          <w:color w:val="005A9E"/>
          <w:sz w:val="32"/>
          <w:szCs w:val="32"/>
        </w:rPr>
        <w:t>Solar/Electric</w:t>
      </w:r>
      <w:r w:rsidR="00497F5B">
        <w:rPr>
          <w:rFonts w:asciiTheme="minorHAnsi" w:hAnsiTheme="minorHAnsi"/>
          <w:b/>
          <w:color w:val="005A9E"/>
          <w:sz w:val="32"/>
          <w:szCs w:val="32"/>
        </w:rPr>
        <w:t>/Fuel/Water</w:t>
      </w:r>
    </w:p>
    <w:p w14:paraId="4CC01DA0" w14:textId="77777777" w:rsidR="00810BE6" w:rsidRPr="0067226E" w:rsidRDefault="00810BE6" w:rsidP="00DD55A4">
      <w:pPr>
        <w:rPr>
          <w:rFonts w:asciiTheme="minorHAnsi" w:hAnsiTheme="minorHAnsi"/>
          <w:b/>
          <w:sz w:val="24"/>
          <w:szCs w:val="24"/>
        </w:rPr>
      </w:pPr>
      <w:r w:rsidRPr="0067226E">
        <w:rPr>
          <w:rFonts w:asciiTheme="minorHAnsi" w:hAnsiTheme="minorHAnsi"/>
          <w:b/>
          <w:sz w:val="24"/>
          <w:szCs w:val="24"/>
        </w:rPr>
        <w:t>PV System</w:t>
      </w:r>
    </w:p>
    <w:p w14:paraId="4E26809D" w14:textId="6032A381" w:rsidR="00117459" w:rsidRPr="0067226E" w:rsidRDefault="00117459" w:rsidP="5E3300C3">
      <w:pPr>
        <w:tabs>
          <w:tab w:val="left" w:pos="-13230"/>
          <w:tab w:val="left" w:pos="720"/>
          <w:tab w:val="left" w:pos="4590"/>
          <w:tab w:val="left" w:pos="5940"/>
        </w:tabs>
        <w:rPr>
          <w:rFonts w:asciiTheme="minorHAnsi" w:hAnsiTheme="minorHAnsi"/>
          <w:sz w:val="24"/>
          <w:szCs w:val="24"/>
        </w:rPr>
      </w:pPr>
      <w:r w:rsidRPr="0067226E">
        <w:rPr>
          <w:rFonts w:asciiTheme="minorHAnsi" w:hAnsiTheme="minorHAnsi"/>
          <w:sz w:val="24"/>
          <w:szCs w:val="24"/>
        </w:rPr>
        <w:tab/>
        <w:t xml:space="preserve">Distilled water used: </w:t>
      </w:r>
      <w:r w:rsidRPr="0067226E">
        <w:rPr>
          <w:rFonts w:asciiTheme="minorHAnsi" w:hAnsiTheme="minorHAnsi"/>
          <w:sz w:val="24"/>
          <w:szCs w:val="24"/>
        </w:rPr>
        <w:tab/>
      </w:r>
      <w:r w:rsidR="0067226E" w:rsidRPr="0067226E">
        <w:rPr>
          <w:rFonts w:asciiTheme="minorHAnsi" w:hAnsiTheme="minorHAnsi"/>
          <w:sz w:val="24"/>
          <w:szCs w:val="24"/>
        </w:rPr>
        <w:t>0</w:t>
      </w:r>
      <w:r w:rsidRPr="0067226E">
        <w:rPr>
          <w:rFonts w:asciiTheme="minorHAnsi" w:hAnsiTheme="minorHAnsi"/>
          <w:sz w:val="24"/>
          <w:szCs w:val="24"/>
        </w:rPr>
        <w:t xml:space="preserve"> gallons</w:t>
      </w:r>
    </w:p>
    <w:p w14:paraId="260BD95F" w14:textId="2A040F10" w:rsidR="003855E6" w:rsidRPr="0067226E" w:rsidRDefault="007748BD" w:rsidP="00F14933">
      <w:pPr>
        <w:tabs>
          <w:tab w:val="left" w:pos="-13230"/>
          <w:tab w:val="left" w:pos="4590"/>
          <w:tab w:val="left" w:pos="5940"/>
        </w:tabs>
        <w:ind w:firstLine="720"/>
        <w:rPr>
          <w:rFonts w:asciiTheme="minorHAnsi" w:hAnsiTheme="minorHAnsi"/>
          <w:sz w:val="24"/>
          <w:szCs w:val="24"/>
        </w:rPr>
      </w:pPr>
      <w:r w:rsidRPr="0067226E">
        <w:rPr>
          <w:rFonts w:asciiTheme="minorHAnsi" w:hAnsiTheme="minorHAnsi"/>
          <w:sz w:val="24"/>
          <w:szCs w:val="24"/>
        </w:rPr>
        <w:t xml:space="preserve">Distilled water reserves: </w:t>
      </w:r>
      <w:r w:rsidR="00117459" w:rsidRPr="0067226E">
        <w:rPr>
          <w:rFonts w:asciiTheme="minorHAnsi" w:hAnsiTheme="minorHAnsi"/>
          <w:sz w:val="24"/>
          <w:szCs w:val="24"/>
        </w:rPr>
        <w:tab/>
      </w:r>
      <w:r w:rsidR="00C837D7" w:rsidRPr="0067226E">
        <w:rPr>
          <w:rFonts w:asciiTheme="minorHAnsi" w:hAnsiTheme="minorHAnsi"/>
          <w:sz w:val="24"/>
          <w:szCs w:val="24"/>
        </w:rPr>
        <w:t>4</w:t>
      </w:r>
      <w:r w:rsidR="0067226E" w:rsidRPr="0067226E">
        <w:rPr>
          <w:rFonts w:asciiTheme="minorHAnsi" w:hAnsiTheme="minorHAnsi"/>
          <w:sz w:val="24"/>
          <w:szCs w:val="24"/>
        </w:rPr>
        <w:t>4</w:t>
      </w:r>
      <w:r w:rsidR="006F2B1B" w:rsidRPr="0067226E">
        <w:rPr>
          <w:rFonts w:asciiTheme="minorHAnsi" w:hAnsiTheme="minorHAnsi"/>
          <w:sz w:val="24"/>
          <w:szCs w:val="24"/>
        </w:rPr>
        <w:t xml:space="preserve"> gallons</w:t>
      </w:r>
    </w:p>
    <w:p w14:paraId="2C29AA20" w14:textId="77777777" w:rsidR="00810BE6" w:rsidRPr="00935FC8" w:rsidRDefault="00810BE6" w:rsidP="003745AB">
      <w:pPr>
        <w:tabs>
          <w:tab w:val="left" w:pos="-13230"/>
          <w:tab w:val="left" w:pos="4590"/>
          <w:tab w:val="left" w:pos="5940"/>
        </w:tabs>
        <w:rPr>
          <w:rFonts w:asciiTheme="minorHAnsi" w:hAnsiTheme="minorHAnsi"/>
          <w:b/>
          <w:sz w:val="24"/>
          <w:szCs w:val="24"/>
        </w:rPr>
      </w:pPr>
      <w:r w:rsidRPr="00935FC8">
        <w:rPr>
          <w:rFonts w:asciiTheme="minorHAnsi" w:hAnsiTheme="minorHAnsi"/>
          <w:b/>
          <w:sz w:val="24"/>
          <w:szCs w:val="24"/>
        </w:rPr>
        <w:t>Generator run times</w:t>
      </w:r>
    </w:p>
    <w:p w14:paraId="0812F3FC" w14:textId="27F59E9B" w:rsidR="0002524D" w:rsidRPr="00935FC8" w:rsidRDefault="0002524D" w:rsidP="5E3300C3">
      <w:pPr>
        <w:tabs>
          <w:tab w:val="left" w:pos="-13230"/>
          <w:tab w:val="left" w:pos="4590"/>
          <w:tab w:val="left" w:pos="5940"/>
        </w:tabs>
        <w:ind w:firstLine="720"/>
        <w:rPr>
          <w:rFonts w:asciiTheme="minorHAnsi" w:hAnsiTheme="minorHAnsi"/>
          <w:sz w:val="24"/>
          <w:szCs w:val="24"/>
        </w:rPr>
      </w:pPr>
      <w:r w:rsidRPr="00935FC8">
        <w:rPr>
          <w:rFonts w:asciiTheme="minorHAnsi" w:hAnsiTheme="minorHAnsi"/>
          <w:sz w:val="24"/>
          <w:szCs w:val="24"/>
        </w:rPr>
        <w:t xml:space="preserve">Kohler 30REOZJC (Speedwagon): </w:t>
      </w:r>
      <w:r w:rsidRPr="00935FC8">
        <w:rPr>
          <w:rFonts w:asciiTheme="minorHAnsi" w:hAnsiTheme="minorHAnsi"/>
          <w:sz w:val="24"/>
          <w:szCs w:val="24"/>
        </w:rPr>
        <w:tab/>
      </w:r>
      <w:r w:rsidR="00935FC8" w:rsidRPr="00935FC8">
        <w:rPr>
          <w:rFonts w:asciiTheme="minorHAnsi" w:hAnsiTheme="minorHAnsi"/>
          <w:sz w:val="24"/>
          <w:szCs w:val="24"/>
        </w:rPr>
        <w:t>8.9</w:t>
      </w:r>
      <w:r w:rsidRPr="00935FC8">
        <w:rPr>
          <w:rFonts w:asciiTheme="minorHAnsi" w:hAnsiTheme="minorHAnsi"/>
          <w:sz w:val="24"/>
          <w:szCs w:val="24"/>
        </w:rPr>
        <w:t xml:space="preserve"> hours </w:t>
      </w:r>
      <w:r w:rsidRPr="00935FC8">
        <w:rPr>
          <w:rFonts w:asciiTheme="minorHAnsi" w:hAnsiTheme="minorHAnsi"/>
          <w:sz w:val="24"/>
          <w:szCs w:val="24"/>
        </w:rPr>
        <w:tab/>
      </w:r>
      <w:r w:rsidRPr="00935FC8">
        <w:rPr>
          <w:rFonts w:asciiTheme="minorHAnsi" w:hAnsiTheme="minorHAnsi"/>
          <w:sz w:val="24"/>
          <w:szCs w:val="24"/>
        </w:rPr>
        <w:tab/>
        <w:t>(</w:t>
      </w:r>
      <w:r w:rsidR="00935FC8" w:rsidRPr="00935FC8">
        <w:rPr>
          <w:rFonts w:asciiTheme="minorHAnsi" w:hAnsiTheme="minorHAnsi"/>
          <w:sz w:val="24"/>
          <w:szCs w:val="24"/>
        </w:rPr>
        <w:t>692.1</w:t>
      </w:r>
      <w:r w:rsidRPr="00935FC8">
        <w:rPr>
          <w:rFonts w:asciiTheme="minorHAnsi" w:hAnsiTheme="minorHAnsi"/>
          <w:sz w:val="24"/>
          <w:szCs w:val="24"/>
        </w:rPr>
        <w:t xml:space="preserve"> on meter)</w:t>
      </w:r>
    </w:p>
    <w:p w14:paraId="5A26AD3D" w14:textId="05B9ED42" w:rsidR="0002524D" w:rsidRPr="00935FC8" w:rsidRDefault="0002524D" w:rsidP="00971A1E">
      <w:pPr>
        <w:tabs>
          <w:tab w:val="left" w:pos="-13230"/>
          <w:tab w:val="left" w:pos="4590"/>
          <w:tab w:val="left" w:pos="5580"/>
          <w:tab w:val="left" w:pos="5940"/>
        </w:tabs>
        <w:ind w:firstLine="720"/>
        <w:rPr>
          <w:rFonts w:asciiTheme="minorHAnsi" w:hAnsiTheme="minorHAnsi"/>
          <w:sz w:val="24"/>
          <w:szCs w:val="24"/>
        </w:rPr>
      </w:pPr>
      <w:r w:rsidRPr="00935FC8">
        <w:rPr>
          <w:rFonts w:asciiTheme="minorHAnsi" w:hAnsiTheme="minorHAnsi"/>
          <w:sz w:val="24"/>
          <w:szCs w:val="24"/>
        </w:rPr>
        <w:t xml:space="preserve">Kohler 40REOZK (Zeke): </w:t>
      </w:r>
      <w:r w:rsidRPr="00935FC8">
        <w:rPr>
          <w:rFonts w:asciiTheme="minorHAnsi" w:hAnsiTheme="minorHAnsi"/>
          <w:sz w:val="24"/>
          <w:szCs w:val="24"/>
        </w:rPr>
        <w:tab/>
      </w:r>
      <w:r w:rsidR="00935FC8" w:rsidRPr="00935FC8">
        <w:rPr>
          <w:rFonts w:asciiTheme="minorHAnsi" w:hAnsiTheme="minorHAnsi"/>
          <w:sz w:val="24"/>
          <w:szCs w:val="24"/>
        </w:rPr>
        <w:t>11.4</w:t>
      </w:r>
      <w:r w:rsidRPr="00935FC8">
        <w:rPr>
          <w:rFonts w:asciiTheme="minorHAnsi" w:hAnsiTheme="minorHAnsi"/>
          <w:sz w:val="24"/>
          <w:szCs w:val="24"/>
        </w:rPr>
        <w:t xml:space="preserve"> hours </w:t>
      </w:r>
      <w:r w:rsidRPr="00935FC8">
        <w:rPr>
          <w:rFonts w:asciiTheme="minorHAnsi" w:hAnsiTheme="minorHAnsi"/>
          <w:sz w:val="24"/>
          <w:szCs w:val="24"/>
        </w:rPr>
        <w:tab/>
      </w:r>
      <w:r w:rsidRPr="00935FC8">
        <w:rPr>
          <w:rFonts w:asciiTheme="minorHAnsi" w:hAnsiTheme="minorHAnsi"/>
          <w:sz w:val="24"/>
          <w:szCs w:val="24"/>
        </w:rPr>
        <w:tab/>
      </w:r>
      <w:r w:rsidR="00935FC8" w:rsidRPr="00935FC8">
        <w:rPr>
          <w:rFonts w:asciiTheme="minorHAnsi" w:hAnsiTheme="minorHAnsi"/>
          <w:sz w:val="24"/>
          <w:szCs w:val="24"/>
        </w:rPr>
        <w:t>(</w:t>
      </w:r>
      <w:r w:rsidR="00162A9D" w:rsidRPr="00935FC8">
        <w:rPr>
          <w:rFonts w:asciiTheme="minorHAnsi" w:hAnsiTheme="minorHAnsi"/>
          <w:sz w:val="24"/>
          <w:szCs w:val="24"/>
        </w:rPr>
        <w:t>6</w:t>
      </w:r>
      <w:r w:rsidR="00935FC8" w:rsidRPr="00935FC8">
        <w:rPr>
          <w:rFonts w:asciiTheme="minorHAnsi" w:hAnsiTheme="minorHAnsi"/>
          <w:sz w:val="24"/>
          <w:szCs w:val="24"/>
        </w:rPr>
        <w:t>12.2</w:t>
      </w:r>
      <w:r w:rsidRPr="00935FC8">
        <w:rPr>
          <w:rFonts w:asciiTheme="minorHAnsi" w:hAnsiTheme="minorHAnsi"/>
          <w:sz w:val="24"/>
          <w:szCs w:val="24"/>
        </w:rPr>
        <w:t xml:space="preserve"> on meter)</w:t>
      </w:r>
    </w:p>
    <w:p w14:paraId="214897C8" w14:textId="29697BBD" w:rsidR="0012786B" w:rsidRPr="00935FC8" w:rsidRDefault="0012786B" w:rsidP="5E3300C3">
      <w:pPr>
        <w:tabs>
          <w:tab w:val="left" w:pos="-13230"/>
          <w:tab w:val="left" w:pos="4590"/>
          <w:tab w:val="left" w:pos="5580"/>
          <w:tab w:val="left" w:pos="5940"/>
        </w:tabs>
        <w:ind w:firstLine="720"/>
        <w:rPr>
          <w:rFonts w:asciiTheme="minorHAnsi" w:hAnsiTheme="minorHAnsi"/>
          <w:sz w:val="24"/>
          <w:szCs w:val="24"/>
        </w:rPr>
      </w:pPr>
      <w:r w:rsidRPr="00935FC8">
        <w:rPr>
          <w:rFonts w:asciiTheme="minorHAnsi" w:hAnsiTheme="minorHAnsi"/>
          <w:sz w:val="24"/>
          <w:szCs w:val="24"/>
        </w:rPr>
        <w:t>Kohl</w:t>
      </w:r>
      <w:r w:rsidR="00971A1E" w:rsidRPr="00935FC8">
        <w:rPr>
          <w:rFonts w:asciiTheme="minorHAnsi" w:hAnsiTheme="minorHAnsi"/>
          <w:sz w:val="24"/>
          <w:szCs w:val="24"/>
        </w:rPr>
        <w:t>er 15REOZK (PeeVee Herman):</w:t>
      </w:r>
      <w:r w:rsidR="00971A1E" w:rsidRPr="00935FC8">
        <w:rPr>
          <w:rFonts w:asciiTheme="minorHAnsi" w:hAnsiTheme="minorHAnsi"/>
          <w:sz w:val="24"/>
          <w:szCs w:val="24"/>
        </w:rPr>
        <w:tab/>
      </w:r>
      <w:r w:rsidR="0067226E" w:rsidRPr="00935FC8">
        <w:rPr>
          <w:rFonts w:asciiTheme="minorHAnsi" w:hAnsiTheme="minorHAnsi"/>
          <w:sz w:val="24"/>
          <w:szCs w:val="24"/>
        </w:rPr>
        <w:t>7.7</w:t>
      </w:r>
      <w:r w:rsidRPr="00935FC8">
        <w:rPr>
          <w:rFonts w:asciiTheme="minorHAnsi" w:hAnsiTheme="minorHAnsi"/>
          <w:sz w:val="24"/>
          <w:szCs w:val="24"/>
        </w:rPr>
        <w:t xml:space="preserve"> hours</w:t>
      </w:r>
      <w:r w:rsidR="00971A1E" w:rsidRPr="00935FC8">
        <w:rPr>
          <w:rFonts w:asciiTheme="minorHAnsi" w:hAnsiTheme="minorHAnsi"/>
          <w:sz w:val="24"/>
          <w:szCs w:val="24"/>
        </w:rPr>
        <w:tab/>
      </w:r>
      <w:r w:rsidR="00971A1E" w:rsidRPr="00935FC8">
        <w:rPr>
          <w:rFonts w:asciiTheme="minorHAnsi" w:hAnsiTheme="minorHAnsi"/>
          <w:sz w:val="24"/>
          <w:szCs w:val="24"/>
        </w:rPr>
        <w:tab/>
      </w:r>
      <w:r w:rsidR="00971A1E" w:rsidRPr="00935FC8">
        <w:rPr>
          <w:rFonts w:asciiTheme="minorHAnsi" w:hAnsiTheme="minorHAnsi"/>
          <w:sz w:val="24"/>
          <w:szCs w:val="24"/>
        </w:rPr>
        <w:tab/>
        <w:t>(</w:t>
      </w:r>
      <w:r w:rsidR="0067226E" w:rsidRPr="00935FC8">
        <w:rPr>
          <w:rFonts w:asciiTheme="minorHAnsi" w:hAnsiTheme="minorHAnsi"/>
          <w:sz w:val="24"/>
          <w:szCs w:val="24"/>
        </w:rPr>
        <w:t>70.4</w:t>
      </w:r>
      <w:r w:rsidRPr="00935FC8">
        <w:rPr>
          <w:rFonts w:asciiTheme="minorHAnsi" w:hAnsiTheme="minorHAnsi"/>
          <w:sz w:val="24"/>
          <w:szCs w:val="24"/>
        </w:rPr>
        <w:t xml:space="preserve"> on meter)</w:t>
      </w:r>
    </w:p>
    <w:p w14:paraId="1F678614" w14:textId="29201ACA" w:rsidR="0002524D" w:rsidRPr="00935FC8" w:rsidRDefault="00971A1E" w:rsidP="5E3300C3">
      <w:pPr>
        <w:tabs>
          <w:tab w:val="left" w:pos="-13230"/>
          <w:tab w:val="left" w:pos="4590"/>
          <w:tab w:val="left" w:pos="5580"/>
          <w:tab w:val="left" w:pos="5940"/>
        </w:tabs>
        <w:ind w:firstLine="720"/>
        <w:rPr>
          <w:rFonts w:asciiTheme="minorHAnsi" w:hAnsiTheme="minorHAnsi"/>
          <w:sz w:val="24"/>
          <w:szCs w:val="24"/>
        </w:rPr>
      </w:pPr>
      <w:r w:rsidRPr="00935FC8">
        <w:rPr>
          <w:rFonts w:asciiTheme="minorHAnsi" w:hAnsiTheme="minorHAnsi"/>
          <w:sz w:val="24"/>
          <w:szCs w:val="24"/>
        </w:rPr>
        <w:t xml:space="preserve">Webasto: </w:t>
      </w:r>
      <w:r w:rsidRPr="00935FC8">
        <w:rPr>
          <w:rFonts w:asciiTheme="minorHAnsi" w:hAnsiTheme="minorHAnsi"/>
          <w:sz w:val="24"/>
          <w:szCs w:val="24"/>
        </w:rPr>
        <w:tab/>
      </w:r>
      <w:r w:rsidR="00935FC8" w:rsidRPr="00935FC8">
        <w:rPr>
          <w:rFonts w:asciiTheme="minorHAnsi" w:hAnsiTheme="minorHAnsi"/>
          <w:sz w:val="24"/>
          <w:szCs w:val="24"/>
        </w:rPr>
        <w:t>0</w:t>
      </w:r>
      <w:r w:rsidR="0002524D" w:rsidRPr="00935FC8">
        <w:rPr>
          <w:rFonts w:asciiTheme="minorHAnsi" w:hAnsiTheme="minorHAnsi"/>
          <w:sz w:val="24"/>
          <w:szCs w:val="24"/>
        </w:rPr>
        <w:t xml:space="preserve"> hours</w:t>
      </w:r>
    </w:p>
    <w:p w14:paraId="5DCD479C" w14:textId="274124C2" w:rsidR="005C0341" w:rsidRPr="0067226E" w:rsidRDefault="005C0341" w:rsidP="005C0341">
      <w:pPr>
        <w:rPr>
          <w:rFonts w:asciiTheme="minorHAnsi" w:hAnsiTheme="minorHAnsi"/>
          <w:b/>
          <w:sz w:val="24"/>
          <w:szCs w:val="24"/>
        </w:rPr>
      </w:pPr>
      <w:r w:rsidRPr="0067226E">
        <w:rPr>
          <w:rFonts w:asciiTheme="minorHAnsi" w:hAnsiTheme="minorHAnsi"/>
          <w:b/>
          <w:sz w:val="24"/>
          <w:szCs w:val="24"/>
        </w:rPr>
        <w:t>Power use</w:t>
      </w:r>
    </w:p>
    <w:p w14:paraId="3FDBBCB5" w14:textId="081F761F" w:rsidR="00A46A49" w:rsidRPr="0067226E" w:rsidRDefault="005C0341" w:rsidP="00C27B97">
      <w:pPr>
        <w:ind w:left="720"/>
        <w:rPr>
          <w:rFonts w:asciiTheme="minorHAnsi" w:hAnsiTheme="minorHAnsi"/>
          <w:b/>
          <w:bCs/>
          <w:sz w:val="24"/>
          <w:szCs w:val="24"/>
        </w:rPr>
      </w:pPr>
      <w:r w:rsidRPr="0067226E">
        <w:rPr>
          <w:rFonts w:asciiTheme="minorHAnsi" w:hAnsiTheme="minorHAnsi"/>
          <w:sz w:val="24"/>
          <w:szCs w:val="24"/>
        </w:rPr>
        <w:lastRenderedPageBreak/>
        <w:t>Facilities p</w:t>
      </w:r>
      <w:r w:rsidR="004D3832" w:rsidRPr="0067226E">
        <w:rPr>
          <w:rFonts w:asciiTheme="minorHAnsi" w:hAnsiTheme="minorHAnsi"/>
          <w:sz w:val="24"/>
          <w:szCs w:val="24"/>
        </w:rPr>
        <w:t>ower u</w:t>
      </w:r>
      <w:r w:rsidRPr="0067226E">
        <w:rPr>
          <w:rFonts w:asciiTheme="minorHAnsi" w:hAnsiTheme="minorHAnsi"/>
          <w:sz w:val="24"/>
          <w:szCs w:val="24"/>
        </w:rPr>
        <w:t>se</w:t>
      </w:r>
      <w:r w:rsidR="00810BE6" w:rsidRPr="0067226E">
        <w:rPr>
          <w:rFonts w:asciiTheme="minorHAnsi" w:hAnsiTheme="minorHAnsi"/>
          <w:sz w:val="24"/>
          <w:szCs w:val="24"/>
        </w:rPr>
        <w:t>:</w:t>
      </w:r>
      <w:r w:rsidRPr="0067226E">
        <w:rPr>
          <w:rFonts w:asciiTheme="minorHAnsi" w:hAnsiTheme="minorHAnsi"/>
          <w:sz w:val="24"/>
          <w:szCs w:val="24"/>
        </w:rPr>
        <w:t xml:space="preserve"> </w:t>
      </w:r>
      <w:r w:rsidR="00810BE6" w:rsidRPr="0067226E">
        <w:rPr>
          <w:rFonts w:asciiTheme="minorHAnsi" w:hAnsiTheme="minorHAnsi"/>
          <w:sz w:val="24"/>
          <w:szCs w:val="24"/>
        </w:rPr>
        <w:t xml:space="preserve"> Start </w:t>
      </w:r>
      <w:r w:rsidR="008A44A1" w:rsidRPr="0067226E">
        <w:rPr>
          <w:rFonts w:asciiTheme="minorHAnsi" w:hAnsiTheme="minorHAnsi"/>
          <w:sz w:val="24"/>
          <w:szCs w:val="24"/>
        </w:rPr>
        <w:t xml:space="preserve">= </w:t>
      </w:r>
      <w:r w:rsidR="008252C4" w:rsidRPr="0067226E">
        <w:rPr>
          <w:rFonts w:asciiTheme="minorHAnsi" w:hAnsiTheme="minorHAnsi"/>
          <w:sz w:val="24"/>
          <w:szCs w:val="24"/>
        </w:rPr>
        <w:t>9</w:t>
      </w:r>
      <w:r w:rsidR="0067226E" w:rsidRPr="0067226E">
        <w:rPr>
          <w:rFonts w:asciiTheme="minorHAnsi" w:hAnsiTheme="minorHAnsi"/>
          <w:sz w:val="24"/>
          <w:szCs w:val="24"/>
        </w:rPr>
        <w:t>2,183</w:t>
      </w:r>
      <w:r w:rsidR="00D74CF1" w:rsidRPr="0067226E">
        <w:rPr>
          <w:rFonts w:asciiTheme="minorHAnsi" w:hAnsiTheme="minorHAnsi"/>
          <w:sz w:val="24"/>
          <w:szCs w:val="24"/>
        </w:rPr>
        <w:t xml:space="preserve">; </w:t>
      </w:r>
      <w:r w:rsidR="007F3B6D" w:rsidRPr="0067226E">
        <w:rPr>
          <w:rFonts w:asciiTheme="minorHAnsi" w:hAnsiTheme="minorHAnsi"/>
          <w:sz w:val="24"/>
          <w:szCs w:val="24"/>
        </w:rPr>
        <w:t>E</w:t>
      </w:r>
      <w:r w:rsidR="00810BE6" w:rsidRPr="0067226E">
        <w:rPr>
          <w:rFonts w:asciiTheme="minorHAnsi" w:hAnsiTheme="minorHAnsi"/>
          <w:sz w:val="24"/>
          <w:szCs w:val="24"/>
        </w:rPr>
        <w:t>nd =</w:t>
      </w:r>
      <w:r w:rsidR="00910199" w:rsidRPr="0067226E">
        <w:rPr>
          <w:rFonts w:asciiTheme="minorHAnsi" w:hAnsiTheme="minorHAnsi"/>
          <w:sz w:val="24"/>
          <w:szCs w:val="24"/>
        </w:rPr>
        <w:t xml:space="preserve"> </w:t>
      </w:r>
      <w:r w:rsidR="008252C4" w:rsidRPr="0067226E">
        <w:rPr>
          <w:rFonts w:asciiTheme="minorHAnsi" w:hAnsiTheme="minorHAnsi"/>
          <w:sz w:val="24"/>
          <w:szCs w:val="24"/>
        </w:rPr>
        <w:t>92</w:t>
      </w:r>
      <w:r w:rsidR="0067226E" w:rsidRPr="0067226E">
        <w:rPr>
          <w:rFonts w:asciiTheme="minorHAnsi" w:hAnsiTheme="minorHAnsi"/>
          <w:sz w:val="24"/>
          <w:szCs w:val="24"/>
        </w:rPr>
        <w:t>, 872</w:t>
      </w:r>
      <w:r w:rsidR="00972F1E" w:rsidRPr="0067226E">
        <w:rPr>
          <w:rFonts w:asciiTheme="minorHAnsi" w:hAnsiTheme="minorHAnsi"/>
          <w:sz w:val="24"/>
          <w:szCs w:val="24"/>
        </w:rPr>
        <w:t>;</w:t>
      </w:r>
      <w:r w:rsidR="00810BE6" w:rsidRPr="0067226E">
        <w:rPr>
          <w:rFonts w:asciiTheme="minorHAnsi" w:hAnsiTheme="minorHAnsi"/>
          <w:sz w:val="24"/>
          <w:szCs w:val="24"/>
        </w:rPr>
        <w:t xml:space="preserve"> for total of </w:t>
      </w:r>
      <w:r w:rsidR="0067226E" w:rsidRPr="0067226E">
        <w:rPr>
          <w:rFonts w:asciiTheme="minorHAnsi" w:hAnsiTheme="minorHAnsi"/>
          <w:sz w:val="24"/>
          <w:szCs w:val="24"/>
        </w:rPr>
        <w:t>689</w:t>
      </w:r>
      <w:r w:rsidR="008B64CA" w:rsidRPr="0067226E">
        <w:rPr>
          <w:rFonts w:asciiTheme="minorHAnsi" w:hAnsiTheme="minorHAnsi"/>
          <w:sz w:val="24"/>
          <w:szCs w:val="24"/>
        </w:rPr>
        <w:t xml:space="preserve"> </w:t>
      </w:r>
      <w:r w:rsidR="004D3832" w:rsidRPr="0067226E">
        <w:rPr>
          <w:rFonts w:asciiTheme="minorHAnsi" w:hAnsiTheme="minorHAnsi"/>
          <w:sz w:val="24"/>
          <w:szCs w:val="24"/>
        </w:rPr>
        <w:t>kWh</w:t>
      </w:r>
    </w:p>
    <w:p w14:paraId="3E43F54B" w14:textId="77777777" w:rsidR="00810BE6" w:rsidRPr="00935FC8" w:rsidRDefault="00810BE6" w:rsidP="00DD55A4">
      <w:pPr>
        <w:rPr>
          <w:rFonts w:asciiTheme="minorHAnsi" w:hAnsiTheme="minorHAnsi"/>
          <w:b/>
          <w:sz w:val="24"/>
          <w:szCs w:val="24"/>
        </w:rPr>
      </w:pPr>
      <w:r w:rsidRPr="00935FC8">
        <w:rPr>
          <w:rFonts w:asciiTheme="minorHAnsi" w:hAnsiTheme="minorHAnsi"/>
          <w:b/>
          <w:bCs/>
          <w:sz w:val="24"/>
          <w:szCs w:val="24"/>
        </w:rPr>
        <w:t>Fuel Reserves</w:t>
      </w:r>
    </w:p>
    <w:p w14:paraId="4980CAF5" w14:textId="1FB8E287" w:rsidR="00935544" w:rsidRPr="00935FC8" w:rsidRDefault="00620866" w:rsidP="005C0341">
      <w:pPr>
        <w:tabs>
          <w:tab w:val="left" w:pos="4590"/>
        </w:tabs>
        <w:ind w:left="720"/>
        <w:rPr>
          <w:rFonts w:asciiTheme="minorHAnsi" w:hAnsiTheme="minorHAnsi"/>
          <w:sz w:val="24"/>
          <w:szCs w:val="24"/>
        </w:rPr>
      </w:pPr>
      <w:r w:rsidRPr="00935FC8">
        <w:rPr>
          <w:rFonts w:asciiTheme="minorHAnsi" w:hAnsiTheme="minorHAnsi"/>
          <w:sz w:val="24"/>
          <w:szCs w:val="24"/>
        </w:rPr>
        <w:t>Diesel</w:t>
      </w:r>
      <w:r w:rsidR="00935544" w:rsidRPr="00935FC8">
        <w:rPr>
          <w:rFonts w:asciiTheme="minorHAnsi" w:hAnsiTheme="minorHAnsi"/>
          <w:sz w:val="24"/>
          <w:szCs w:val="24"/>
        </w:rPr>
        <w:t xml:space="preserve"> </w:t>
      </w:r>
      <w:r w:rsidR="00BE0C5B" w:rsidRPr="00935FC8">
        <w:rPr>
          <w:rFonts w:asciiTheme="minorHAnsi" w:hAnsiTheme="minorHAnsi"/>
          <w:sz w:val="24"/>
          <w:szCs w:val="24"/>
        </w:rPr>
        <w:t>used</w:t>
      </w:r>
      <w:r w:rsidR="00D74CF1" w:rsidRPr="00935FC8">
        <w:rPr>
          <w:rFonts w:asciiTheme="minorHAnsi" w:hAnsiTheme="minorHAnsi"/>
          <w:sz w:val="24"/>
          <w:szCs w:val="24"/>
        </w:rPr>
        <w:t>:</w:t>
      </w:r>
      <w:r w:rsidR="00935544" w:rsidRPr="00935FC8">
        <w:rPr>
          <w:rFonts w:asciiTheme="minorHAnsi" w:hAnsiTheme="minorHAnsi"/>
          <w:sz w:val="24"/>
          <w:szCs w:val="24"/>
        </w:rPr>
        <w:t xml:space="preserve"> </w:t>
      </w:r>
      <w:r w:rsidR="005C0341" w:rsidRPr="00935FC8">
        <w:rPr>
          <w:rFonts w:asciiTheme="minorHAnsi" w:hAnsiTheme="minorHAnsi"/>
          <w:sz w:val="24"/>
          <w:szCs w:val="24"/>
        </w:rPr>
        <w:tab/>
      </w:r>
      <w:r w:rsidR="00410D6C">
        <w:rPr>
          <w:rFonts w:asciiTheme="minorHAnsi" w:hAnsiTheme="minorHAnsi"/>
          <w:sz w:val="24"/>
          <w:szCs w:val="24"/>
        </w:rPr>
        <w:t>55.4 gallons (new fuel meter installed)</w:t>
      </w:r>
    </w:p>
    <w:p w14:paraId="5E436F03" w14:textId="10C20F05" w:rsidR="00810BE6" w:rsidRPr="00935FC8" w:rsidRDefault="008B429D" w:rsidP="00971A1E">
      <w:pPr>
        <w:tabs>
          <w:tab w:val="left" w:pos="4590"/>
        </w:tabs>
        <w:ind w:left="720"/>
        <w:rPr>
          <w:rFonts w:asciiTheme="minorHAnsi" w:hAnsiTheme="minorHAnsi"/>
          <w:sz w:val="24"/>
          <w:szCs w:val="24"/>
        </w:rPr>
      </w:pPr>
      <w:r w:rsidRPr="00935FC8">
        <w:rPr>
          <w:rFonts w:asciiTheme="minorHAnsi" w:hAnsiTheme="minorHAnsi"/>
          <w:sz w:val="24"/>
          <w:szCs w:val="24"/>
        </w:rPr>
        <w:t>Diesel drums</w:t>
      </w:r>
      <w:r w:rsidR="00810BE6" w:rsidRPr="00935FC8">
        <w:rPr>
          <w:rFonts w:asciiTheme="minorHAnsi" w:hAnsiTheme="minorHAnsi"/>
          <w:sz w:val="24"/>
          <w:szCs w:val="24"/>
        </w:rPr>
        <w:t xml:space="preserve">: </w:t>
      </w:r>
      <w:r w:rsidR="00935FC8" w:rsidRPr="00935FC8">
        <w:rPr>
          <w:rFonts w:asciiTheme="minorHAnsi" w:hAnsiTheme="minorHAnsi"/>
          <w:sz w:val="24"/>
          <w:szCs w:val="24"/>
        </w:rPr>
        <w:t>7</w:t>
      </w:r>
      <w:r w:rsidR="00620866" w:rsidRPr="00935FC8">
        <w:rPr>
          <w:rFonts w:asciiTheme="minorHAnsi" w:hAnsiTheme="minorHAnsi"/>
          <w:sz w:val="24"/>
          <w:szCs w:val="24"/>
        </w:rPr>
        <w:t>@</w:t>
      </w:r>
      <w:r w:rsidRPr="00935FC8">
        <w:rPr>
          <w:rFonts w:asciiTheme="minorHAnsi" w:hAnsiTheme="minorHAnsi"/>
          <w:sz w:val="24"/>
          <w:szCs w:val="24"/>
        </w:rPr>
        <w:t>5</w:t>
      </w:r>
      <w:r w:rsidR="00810BE6" w:rsidRPr="00935FC8">
        <w:rPr>
          <w:rFonts w:asciiTheme="minorHAnsi" w:hAnsiTheme="minorHAnsi"/>
          <w:sz w:val="24"/>
          <w:szCs w:val="24"/>
        </w:rPr>
        <w:t>5g</w:t>
      </w:r>
      <w:r w:rsidR="00971A1E" w:rsidRPr="00935FC8">
        <w:rPr>
          <w:rFonts w:asciiTheme="minorHAnsi" w:hAnsiTheme="minorHAnsi"/>
          <w:sz w:val="24"/>
          <w:szCs w:val="24"/>
        </w:rPr>
        <w:t>al</w:t>
      </w:r>
      <w:r w:rsidR="005C0341" w:rsidRPr="00935FC8">
        <w:rPr>
          <w:rFonts w:asciiTheme="minorHAnsi" w:hAnsiTheme="minorHAnsi"/>
          <w:sz w:val="24"/>
          <w:szCs w:val="24"/>
        </w:rPr>
        <w:tab/>
      </w:r>
      <w:r w:rsidR="00C370B3" w:rsidRPr="00935FC8">
        <w:rPr>
          <w:rFonts w:asciiTheme="minorHAnsi" w:hAnsiTheme="minorHAnsi"/>
          <w:sz w:val="24"/>
          <w:szCs w:val="24"/>
        </w:rPr>
        <w:t>~</w:t>
      </w:r>
      <w:r w:rsidR="00971A1E" w:rsidRPr="00935FC8">
        <w:rPr>
          <w:rFonts w:asciiTheme="minorHAnsi" w:hAnsiTheme="minorHAnsi"/>
          <w:sz w:val="24"/>
          <w:szCs w:val="24"/>
        </w:rPr>
        <w:t>3</w:t>
      </w:r>
      <w:r w:rsidR="00935FC8" w:rsidRPr="00935FC8">
        <w:rPr>
          <w:rFonts w:asciiTheme="minorHAnsi" w:hAnsiTheme="minorHAnsi"/>
          <w:sz w:val="24"/>
          <w:szCs w:val="24"/>
        </w:rPr>
        <w:t>85</w:t>
      </w:r>
      <w:r w:rsidR="00810BE6" w:rsidRPr="00935FC8">
        <w:rPr>
          <w:rFonts w:asciiTheme="minorHAnsi" w:hAnsiTheme="minorHAnsi"/>
          <w:sz w:val="24"/>
          <w:szCs w:val="24"/>
        </w:rPr>
        <w:t xml:space="preserve"> gallons</w:t>
      </w:r>
    </w:p>
    <w:p w14:paraId="55FAEA52" w14:textId="4EED1ACC" w:rsidR="0002524D" w:rsidRPr="00935FC8" w:rsidRDefault="0002524D" w:rsidP="0002524D">
      <w:pPr>
        <w:tabs>
          <w:tab w:val="left" w:pos="4590"/>
        </w:tabs>
        <w:ind w:left="720"/>
        <w:rPr>
          <w:rFonts w:asciiTheme="minorHAnsi" w:hAnsiTheme="minorHAnsi"/>
          <w:sz w:val="24"/>
          <w:szCs w:val="24"/>
        </w:rPr>
      </w:pPr>
      <w:r w:rsidRPr="00935FC8">
        <w:rPr>
          <w:rFonts w:asciiTheme="minorHAnsi" w:hAnsiTheme="minorHAnsi"/>
          <w:sz w:val="24"/>
          <w:szCs w:val="24"/>
        </w:rPr>
        <w:t>Kohler 15R</w:t>
      </w:r>
      <w:r w:rsidR="003560AD" w:rsidRPr="00935FC8">
        <w:rPr>
          <w:rFonts w:asciiTheme="minorHAnsi" w:hAnsiTheme="minorHAnsi"/>
          <w:sz w:val="24"/>
          <w:szCs w:val="24"/>
        </w:rPr>
        <w:t>EOZK</w:t>
      </w:r>
      <w:r w:rsidRPr="00935FC8">
        <w:rPr>
          <w:rFonts w:asciiTheme="minorHAnsi" w:hAnsiTheme="minorHAnsi"/>
          <w:sz w:val="24"/>
          <w:szCs w:val="24"/>
        </w:rPr>
        <w:t xml:space="preserve"> (</w:t>
      </w:r>
      <w:r w:rsidR="003560AD" w:rsidRPr="00935FC8">
        <w:rPr>
          <w:rFonts w:asciiTheme="minorHAnsi" w:hAnsiTheme="minorHAnsi"/>
          <w:sz w:val="24"/>
          <w:szCs w:val="24"/>
        </w:rPr>
        <w:t xml:space="preserve">PV) Tank: </w:t>
      </w:r>
      <w:r w:rsidR="003560AD" w:rsidRPr="00935FC8">
        <w:rPr>
          <w:rFonts w:asciiTheme="minorHAnsi" w:hAnsiTheme="minorHAnsi"/>
          <w:sz w:val="24"/>
          <w:szCs w:val="24"/>
        </w:rPr>
        <w:tab/>
        <w:t>3/4</w:t>
      </w:r>
    </w:p>
    <w:p w14:paraId="15FC385D" w14:textId="0255C185" w:rsidR="0002524D" w:rsidRPr="00935FC8" w:rsidRDefault="0002524D" w:rsidP="5E3300C3">
      <w:pPr>
        <w:tabs>
          <w:tab w:val="left" w:pos="4590"/>
        </w:tabs>
        <w:ind w:left="720"/>
        <w:rPr>
          <w:rFonts w:asciiTheme="minorHAnsi" w:hAnsiTheme="minorHAnsi"/>
          <w:sz w:val="24"/>
          <w:szCs w:val="24"/>
        </w:rPr>
      </w:pPr>
      <w:r w:rsidRPr="00935FC8">
        <w:rPr>
          <w:rFonts w:asciiTheme="minorHAnsi" w:hAnsiTheme="minorHAnsi"/>
          <w:sz w:val="24"/>
          <w:szCs w:val="24"/>
        </w:rPr>
        <w:t xml:space="preserve">Kohler 30REOZJC (Speedwagon) Tank: </w:t>
      </w:r>
      <w:r w:rsidRPr="00935FC8">
        <w:rPr>
          <w:rFonts w:asciiTheme="minorHAnsi" w:hAnsiTheme="minorHAnsi"/>
          <w:sz w:val="24"/>
          <w:szCs w:val="24"/>
        </w:rPr>
        <w:tab/>
        <w:t>Full</w:t>
      </w:r>
    </w:p>
    <w:p w14:paraId="080B02D5" w14:textId="5237C59F" w:rsidR="0002524D" w:rsidRPr="00935FC8" w:rsidRDefault="0002524D" w:rsidP="0002524D">
      <w:pPr>
        <w:tabs>
          <w:tab w:val="left" w:pos="4590"/>
        </w:tabs>
        <w:ind w:left="720"/>
        <w:rPr>
          <w:rFonts w:asciiTheme="minorHAnsi" w:hAnsiTheme="minorHAnsi"/>
          <w:sz w:val="24"/>
          <w:szCs w:val="24"/>
        </w:rPr>
      </w:pPr>
      <w:r w:rsidRPr="00935FC8">
        <w:rPr>
          <w:rFonts w:asciiTheme="minorHAnsi" w:hAnsiTheme="minorHAnsi"/>
          <w:sz w:val="24"/>
          <w:szCs w:val="24"/>
        </w:rPr>
        <w:t xml:space="preserve">Kohler 40REOZK (Zeke) Tank: </w:t>
      </w:r>
      <w:r w:rsidRPr="00935FC8">
        <w:rPr>
          <w:rFonts w:asciiTheme="minorHAnsi" w:hAnsiTheme="minorHAnsi"/>
          <w:sz w:val="24"/>
          <w:szCs w:val="24"/>
        </w:rPr>
        <w:tab/>
      </w:r>
      <w:r w:rsidR="008252C4" w:rsidRPr="00935FC8">
        <w:rPr>
          <w:rFonts w:asciiTheme="minorHAnsi" w:hAnsiTheme="minorHAnsi"/>
          <w:sz w:val="24"/>
          <w:szCs w:val="24"/>
        </w:rPr>
        <w:t>7/8</w:t>
      </w:r>
    </w:p>
    <w:p w14:paraId="09B91271" w14:textId="5153DBD7" w:rsidR="0002524D" w:rsidRPr="00935FC8" w:rsidRDefault="0002524D" w:rsidP="0002524D">
      <w:pPr>
        <w:tabs>
          <w:tab w:val="left" w:pos="4590"/>
        </w:tabs>
        <w:ind w:left="720"/>
        <w:rPr>
          <w:rFonts w:asciiTheme="minorHAnsi" w:hAnsiTheme="minorHAnsi"/>
          <w:sz w:val="24"/>
          <w:szCs w:val="24"/>
        </w:rPr>
      </w:pPr>
      <w:r w:rsidRPr="00935FC8">
        <w:rPr>
          <w:rFonts w:asciiTheme="minorHAnsi" w:hAnsiTheme="minorHAnsi"/>
          <w:sz w:val="24"/>
          <w:szCs w:val="24"/>
        </w:rPr>
        <w:t xml:space="preserve">Webasto Tank: </w:t>
      </w:r>
      <w:r w:rsidRPr="00935FC8">
        <w:rPr>
          <w:rFonts w:asciiTheme="minorHAnsi" w:hAnsiTheme="minorHAnsi"/>
          <w:sz w:val="24"/>
          <w:szCs w:val="24"/>
        </w:rPr>
        <w:tab/>
      </w:r>
      <w:r w:rsidR="008252C4" w:rsidRPr="00935FC8">
        <w:rPr>
          <w:rFonts w:asciiTheme="minorHAnsi" w:hAnsiTheme="minorHAnsi"/>
          <w:sz w:val="24"/>
          <w:szCs w:val="24"/>
        </w:rPr>
        <w:t>3/4</w:t>
      </w:r>
    </w:p>
    <w:p w14:paraId="0BB85DAB" w14:textId="0AA8B154" w:rsidR="0002524D" w:rsidRPr="00935FC8" w:rsidRDefault="0002524D" w:rsidP="5E3300C3">
      <w:pPr>
        <w:tabs>
          <w:tab w:val="left" w:pos="4590"/>
        </w:tabs>
        <w:ind w:left="720"/>
        <w:rPr>
          <w:rFonts w:asciiTheme="minorHAnsi" w:hAnsiTheme="minorHAnsi"/>
          <w:sz w:val="24"/>
          <w:szCs w:val="24"/>
        </w:rPr>
      </w:pPr>
      <w:r w:rsidRPr="00935FC8">
        <w:rPr>
          <w:rFonts w:asciiTheme="minorHAnsi" w:hAnsiTheme="minorHAnsi"/>
          <w:sz w:val="24"/>
          <w:szCs w:val="24"/>
        </w:rPr>
        <w:t>Gasoline for portable generator</w:t>
      </w:r>
      <w:r w:rsidR="00A45B00" w:rsidRPr="00935FC8">
        <w:rPr>
          <w:rFonts w:asciiTheme="minorHAnsi" w:hAnsiTheme="minorHAnsi"/>
          <w:sz w:val="24"/>
          <w:szCs w:val="24"/>
        </w:rPr>
        <w:t>/boats</w:t>
      </w:r>
      <w:r w:rsidRPr="00935FC8">
        <w:rPr>
          <w:rFonts w:asciiTheme="minorHAnsi" w:hAnsiTheme="minorHAnsi"/>
          <w:sz w:val="24"/>
          <w:szCs w:val="24"/>
        </w:rPr>
        <w:t xml:space="preserve">: </w:t>
      </w:r>
      <w:r w:rsidRPr="00935FC8">
        <w:rPr>
          <w:rFonts w:asciiTheme="minorHAnsi" w:hAnsiTheme="minorHAnsi"/>
          <w:sz w:val="24"/>
          <w:szCs w:val="24"/>
        </w:rPr>
        <w:tab/>
      </w:r>
      <w:r w:rsidR="00935FC8" w:rsidRPr="00935FC8">
        <w:rPr>
          <w:rFonts w:asciiTheme="minorHAnsi" w:hAnsiTheme="minorHAnsi"/>
          <w:sz w:val="24"/>
          <w:szCs w:val="24"/>
        </w:rPr>
        <w:t>0</w:t>
      </w:r>
      <w:r w:rsidRPr="00935FC8">
        <w:rPr>
          <w:rFonts w:asciiTheme="minorHAnsi" w:hAnsiTheme="minorHAnsi"/>
          <w:sz w:val="24"/>
          <w:szCs w:val="24"/>
        </w:rPr>
        <w:t xml:space="preserve"> gallons</w:t>
      </w:r>
      <w:r w:rsidR="00C370B3" w:rsidRPr="00935FC8">
        <w:rPr>
          <w:rFonts w:asciiTheme="minorHAnsi" w:hAnsiTheme="minorHAnsi"/>
          <w:sz w:val="24"/>
          <w:szCs w:val="24"/>
        </w:rPr>
        <w:t xml:space="preserve"> (</w:t>
      </w:r>
      <w:r w:rsidR="00935FC8" w:rsidRPr="00935FC8">
        <w:rPr>
          <w:rFonts w:asciiTheme="minorHAnsi" w:hAnsiTheme="minorHAnsi"/>
          <w:sz w:val="24"/>
          <w:szCs w:val="24"/>
        </w:rPr>
        <w:t>2</w:t>
      </w:r>
      <w:r w:rsidR="00C370B3" w:rsidRPr="00935FC8">
        <w:rPr>
          <w:rFonts w:asciiTheme="minorHAnsi" w:hAnsiTheme="minorHAnsi"/>
          <w:sz w:val="24"/>
          <w:szCs w:val="24"/>
        </w:rPr>
        <w:t xml:space="preserve"> gallons racing)</w:t>
      </w:r>
      <w:r w:rsidR="006E723B">
        <w:rPr>
          <w:rFonts w:asciiTheme="minorHAnsi" w:hAnsiTheme="minorHAnsi"/>
          <w:sz w:val="24"/>
          <w:szCs w:val="24"/>
        </w:rPr>
        <w:t xml:space="preserve"> </w:t>
      </w:r>
      <w:r w:rsidR="00935FC8" w:rsidRPr="00935FC8">
        <w:rPr>
          <w:rFonts w:asciiTheme="minorHAnsi" w:hAnsiTheme="minorHAnsi"/>
          <w:sz w:val="24"/>
          <w:szCs w:val="24"/>
        </w:rPr>
        <w:t>*</w:t>
      </w:r>
    </w:p>
    <w:p w14:paraId="3AEE2B95" w14:textId="18A9FB81" w:rsidR="0002524D" w:rsidRPr="00935FC8" w:rsidRDefault="0002524D" w:rsidP="0002524D">
      <w:pPr>
        <w:tabs>
          <w:tab w:val="left" w:pos="4590"/>
        </w:tabs>
        <w:ind w:left="720"/>
        <w:rPr>
          <w:rFonts w:asciiTheme="minorHAnsi" w:hAnsiTheme="minorHAnsi"/>
          <w:sz w:val="24"/>
          <w:szCs w:val="24"/>
        </w:rPr>
      </w:pPr>
      <w:r w:rsidRPr="00935FC8">
        <w:rPr>
          <w:rFonts w:asciiTheme="minorHAnsi" w:hAnsiTheme="minorHAnsi"/>
          <w:sz w:val="24"/>
          <w:szCs w:val="24"/>
        </w:rPr>
        <w:t xml:space="preserve">6 gallon boat tank:  </w:t>
      </w:r>
      <w:r w:rsidRPr="00935FC8">
        <w:rPr>
          <w:rFonts w:asciiTheme="minorHAnsi" w:hAnsiTheme="minorHAnsi"/>
          <w:sz w:val="24"/>
          <w:szCs w:val="24"/>
        </w:rPr>
        <w:tab/>
      </w:r>
      <w:r w:rsidR="00410D6C">
        <w:rPr>
          <w:rFonts w:asciiTheme="minorHAnsi" w:hAnsiTheme="minorHAnsi"/>
          <w:sz w:val="24"/>
          <w:szCs w:val="24"/>
        </w:rPr>
        <w:t>1/3</w:t>
      </w:r>
      <w:r w:rsidR="00935FC8" w:rsidRPr="00935FC8">
        <w:rPr>
          <w:rFonts w:asciiTheme="minorHAnsi" w:hAnsiTheme="minorHAnsi"/>
          <w:sz w:val="24"/>
          <w:szCs w:val="24"/>
        </w:rPr>
        <w:t>*</w:t>
      </w:r>
    </w:p>
    <w:p w14:paraId="5E0AD163" w14:textId="4551B1D8" w:rsidR="0002524D" w:rsidRPr="00935FC8" w:rsidRDefault="0002524D" w:rsidP="5E3300C3">
      <w:pPr>
        <w:tabs>
          <w:tab w:val="left" w:pos="4590"/>
        </w:tabs>
        <w:ind w:left="720"/>
        <w:rPr>
          <w:rFonts w:asciiTheme="minorHAnsi" w:hAnsiTheme="minorHAnsi"/>
          <w:sz w:val="24"/>
          <w:szCs w:val="24"/>
        </w:rPr>
      </w:pPr>
      <w:r w:rsidRPr="00935FC8">
        <w:rPr>
          <w:rFonts w:asciiTheme="minorHAnsi" w:hAnsiTheme="minorHAnsi"/>
          <w:sz w:val="24"/>
          <w:szCs w:val="24"/>
        </w:rPr>
        <w:t xml:space="preserve">3 gallon boat tank: </w:t>
      </w:r>
      <w:r w:rsidRPr="00935FC8">
        <w:rPr>
          <w:rFonts w:asciiTheme="minorHAnsi" w:hAnsiTheme="minorHAnsi"/>
          <w:sz w:val="24"/>
          <w:szCs w:val="24"/>
        </w:rPr>
        <w:tab/>
      </w:r>
      <w:r w:rsidR="00252EC9" w:rsidRPr="00935FC8">
        <w:rPr>
          <w:rFonts w:asciiTheme="minorHAnsi" w:hAnsiTheme="minorHAnsi"/>
          <w:sz w:val="24"/>
          <w:szCs w:val="24"/>
        </w:rPr>
        <w:t>Full</w:t>
      </w:r>
    </w:p>
    <w:p w14:paraId="6A207B1E" w14:textId="2EC54403" w:rsidR="00935FC8" w:rsidRPr="00935FC8" w:rsidRDefault="00935FC8" w:rsidP="5E3300C3">
      <w:pPr>
        <w:tabs>
          <w:tab w:val="left" w:pos="4590"/>
        </w:tabs>
        <w:ind w:left="720"/>
        <w:rPr>
          <w:rFonts w:asciiTheme="minorHAnsi" w:hAnsiTheme="minorHAnsi"/>
          <w:sz w:val="24"/>
          <w:szCs w:val="24"/>
        </w:rPr>
      </w:pPr>
      <w:r w:rsidRPr="00935FC8">
        <w:rPr>
          <w:rFonts w:asciiTheme="minorHAnsi" w:hAnsiTheme="minorHAnsi"/>
          <w:sz w:val="24"/>
          <w:szCs w:val="24"/>
        </w:rPr>
        <w:t xml:space="preserve">* </w:t>
      </w:r>
      <w:r w:rsidR="006E723B" w:rsidRPr="00935FC8">
        <w:rPr>
          <w:rFonts w:asciiTheme="minorHAnsi" w:hAnsiTheme="minorHAnsi"/>
          <w:sz w:val="24"/>
          <w:szCs w:val="24"/>
        </w:rPr>
        <w:t>Gasoline</w:t>
      </w:r>
      <w:r w:rsidRPr="00935FC8">
        <w:rPr>
          <w:rFonts w:asciiTheme="minorHAnsi" w:hAnsiTheme="minorHAnsi"/>
          <w:sz w:val="24"/>
          <w:szCs w:val="24"/>
        </w:rPr>
        <w:t xml:space="preserve"> old, causing boat motors to </w:t>
      </w:r>
      <w:r w:rsidR="00AA047C">
        <w:rPr>
          <w:rFonts w:asciiTheme="minorHAnsi" w:hAnsiTheme="minorHAnsi"/>
          <w:sz w:val="24"/>
          <w:szCs w:val="24"/>
        </w:rPr>
        <w:t xml:space="preserve">sputter and </w:t>
      </w:r>
      <w:r w:rsidRPr="00935FC8">
        <w:rPr>
          <w:rFonts w:asciiTheme="minorHAnsi" w:hAnsiTheme="minorHAnsi"/>
          <w:sz w:val="24"/>
          <w:szCs w:val="24"/>
        </w:rPr>
        <w:t>stall. Fresh supply of racing fuel requested</w:t>
      </w:r>
      <w:r w:rsidR="00AA047C">
        <w:rPr>
          <w:rFonts w:asciiTheme="minorHAnsi" w:hAnsiTheme="minorHAnsi"/>
          <w:sz w:val="24"/>
          <w:szCs w:val="24"/>
        </w:rPr>
        <w:t>.</w:t>
      </w:r>
    </w:p>
    <w:p w14:paraId="41749603" w14:textId="77777777" w:rsidR="00043B1F" w:rsidRPr="00AA047C" w:rsidRDefault="00043B1F" w:rsidP="00043B1F">
      <w:pPr>
        <w:rPr>
          <w:rFonts w:asciiTheme="minorHAnsi" w:hAnsiTheme="minorHAnsi"/>
          <w:b/>
          <w:sz w:val="24"/>
          <w:szCs w:val="24"/>
        </w:rPr>
      </w:pPr>
      <w:r w:rsidRPr="00AA047C">
        <w:rPr>
          <w:rFonts w:asciiTheme="minorHAnsi" w:hAnsiTheme="minorHAnsi"/>
          <w:b/>
          <w:sz w:val="24"/>
          <w:szCs w:val="24"/>
        </w:rPr>
        <w:t>Water Reserves</w:t>
      </w:r>
    </w:p>
    <w:p w14:paraId="30ABC9CE" w14:textId="0854082B" w:rsidR="00043B1F" w:rsidRPr="00AA047C" w:rsidRDefault="00AA047C" w:rsidP="00043B1F">
      <w:pPr>
        <w:ind w:left="4050" w:hanging="3330"/>
        <w:rPr>
          <w:rFonts w:asciiTheme="minorHAnsi" w:hAnsiTheme="minorHAnsi"/>
          <w:sz w:val="24"/>
          <w:szCs w:val="24"/>
        </w:rPr>
      </w:pPr>
      <w:r w:rsidRPr="00AA047C">
        <w:rPr>
          <w:rFonts w:asciiTheme="minorHAnsi" w:hAnsiTheme="minorHAnsi"/>
          <w:sz w:val="24"/>
          <w:szCs w:val="24"/>
        </w:rPr>
        <w:t>Fresh w</w:t>
      </w:r>
      <w:r w:rsidR="00043B1F" w:rsidRPr="00AA047C">
        <w:rPr>
          <w:rFonts w:asciiTheme="minorHAnsi" w:hAnsiTheme="minorHAnsi"/>
          <w:sz w:val="24"/>
          <w:szCs w:val="24"/>
        </w:rPr>
        <w:t xml:space="preserve">ater used this month:  Start = </w:t>
      </w:r>
      <w:r w:rsidR="008252C4" w:rsidRPr="00AA047C">
        <w:rPr>
          <w:rFonts w:asciiTheme="minorHAnsi" w:hAnsiTheme="minorHAnsi"/>
          <w:sz w:val="24"/>
          <w:szCs w:val="24"/>
        </w:rPr>
        <w:t>3</w:t>
      </w:r>
      <w:r w:rsidRPr="00AA047C">
        <w:rPr>
          <w:rFonts w:asciiTheme="minorHAnsi" w:hAnsiTheme="minorHAnsi"/>
          <w:sz w:val="24"/>
          <w:szCs w:val="24"/>
        </w:rPr>
        <w:t>22,869</w:t>
      </w:r>
      <w:r w:rsidR="00043B1F" w:rsidRPr="00AA047C">
        <w:rPr>
          <w:rFonts w:asciiTheme="minorHAnsi" w:hAnsiTheme="minorHAnsi"/>
          <w:sz w:val="24"/>
          <w:szCs w:val="24"/>
        </w:rPr>
        <w:t>; End =</w:t>
      </w:r>
      <w:r w:rsidR="00910199" w:rsidRPr="00AA047C">
        <w:rPr>
          <w:rFonts w:asciiTheme="minorHAnsi" w:hAnsiTheme="minorHAnsi"/>
          <w:sz w:val="24"/>
          <w:szCs w:val="24"/>
        </w:rPr>
        <w:t xml:space="preserve"> </w:t>
      </w:r>
      <w:r w:rsidRPr="00AA047C">
        <w:rPr>
          <w:rFonts w:asciiTheme="minorHAnsi" w:hAnsiTheme="minorHAnsi"/>
          <w:sz w:val="24"/>
          <w:szCs w:val="24"/>
        </w:rPr>
        <w:t>326,500</w:t>
      </w:r>
      <w:r w:rsidR="00043B1F" w:rsidRPr="00AA047C">
        <w:rPr>
          <w:rFonts w:asciiTheme="minorHAnsi" w:hAnsiTheme="minorHAnsi"/>
          <w:sz w:val="24"/>
          <w:szCs w:val="24"/>
        </w:rPr>
        <w:t xml:space="preserve">; for a total of </w:t>
      </w:r>
      <w:r w:rsidR="00252EC9" w:rsidRPr="00AA047C">
        <w:rPr>
          <w:rFonts w:asciiTheme="minorHAnsi" w:hAnsiTheme="minorHAnsi"/>
          <w:sz w:val="24"/>
          <w:szCs w:val="24"/>
        </w:rPr>
        <w:t>3,</w:t>
      </w:r>
      <w:r w:rsidRPr="00AA047C">
        <w:rPr>
          <w:rFonts w:asciiTheme="minorHAnsi" w:hAnsiTheme="minorHAnsi"/>
          <w:sz w:val="24"/>
          <w:szCs w:val="24"/>
        </w:rPr>
        <w:t>631</w:t>
      </w:r>
      <w:r w:rsidR="00606C85" w:rsidRPr="00AA047C">
        <w:rPr>
          <w:rFonts w:asciiTheme="minorHAnsi" w:hAnsiTheme="minorHAnsi"/>
          <w:sz w:val="24"/>
          <w:szCs w:val="24"/>
        </w:rPr>
        <w:t xml:space="preserve"> </w:t>
      </w:r>
      <w:r w:rsidR="00043B1F" w:rsidRPr="00AA047C">
        <w:rPr>
          <w:rFonts w:asciiTheme="minorHAnsi" w:hAnsiTheme="minorHAnsi"/>
          <w:sz w:val="24"/>
          <w:szCs w:val="24"/>
        </w:rPr>
        <w:t>gal</w:t>
      </w:r>
    </w:p>
    <w:p w14:paraId="4969C013" w14:textId="0A482E80" w:rsidR="00043B1F" w:rsidRPr="00AA047C" w:rsidRDefault="0012786B" w:rsidP="00043B1F">
      <w:pPr>
        <w:tabs>
          <w:tab w:val="left" w:pos="4590"/>
        </w:tabs>
        <w:ind w:left="720"/>
        <w:rPr>
          <w:rFonts w:asciiTheme="minorHAnsi" w:hAnsiTheme="minorHAnsi"/>
          <w:sz w:val="24"/>
          <w:szCs w:val="24"/>
        </w:rPr>
      </w:pPr>
      <w:r w:rsidRPr="00AA047C">
        <w:rPr>
          <w:rFonts w:asciiTheme="minorHAnsi" w:hAnsiTheme="minorHAnsi"/>
          <w:sz w:val="24"/>
          <w:szCs w:val="24"/>
        </w:rPr>
        <w:t>Cistern:</w:t>
      </w:r>
      <w:r w:rsidRPr="00AA047C">
        <w:rPr>
          <w:rFonts w:asciiTheme="minorHAnsi" w:hAnsiTheme="minorHAnsi"/>
          <w:sz w:val="24"/>
          <w:szCs w:val="24"/>
        </w:rPr>
        <w:tab/>
      </w:r>
      <w:r w:rsidR="00910199" w:rsidRPr="00AA047C">
        <w:rPr>
          <w:rFonts w:asciiTheme="minorHAnsi" w:hAnsiTheme="minorHAnsi"/>
          <w:sz w:val="24"/>
          <w:szCs w:val="24"/>
        </w:rPr>
        <w:t>5</w:t>
      </w:r>
      <w:r w:rsidR="00043B1F" w:rsidRPr="00AA047C">
        <w:rPr>
          <w:rFonts w:asciiTheme="minorHAnsi" w:hAnsiTheme="minorHAnsi"/>
          <w:sz w:val="24"/>
          <w:szCs w:val="24"/>
        </w:rPr>
        <w:t>’</w:t>
      </w:r>
      <w:r w:rsidR="00AA047C" w:rsidRPr="00AA047C">
        <w:rPr>
          <w:rFonts w:asciiTheme="minorHAnsi" w:hAnsiTheme="minorHAnsi"/>
          <w:sz w:val="24"/>
          <w:szCs w:val="24"/>
        </w:rPr>
        <w:t>1</w:t>
      </w:r>
      <w:r w:rsidR="00252EC9" w:rsidRPr="00AA047C">
        <w:rPr>
          <w:rFonts w:asciiTheme="minorHAnsi" w:hAnsiTheme="minorHAnsi"/>
          <w:sz w:val="24"/>
          <w:szCs w:val="24"/>
        </w:rPr>
        <w:t>”</w:t>
      </w:r>
      <w:r w:rsidR="00043B1F" w:rsidRPr="00AA047C">
        <w:rPr>
          <w:rFonts w:asciiTheme="minorHAnsi" w:hAnsiTheme="minorHAnsi"/>
          <w:sz w:val="24"/>
          <w:szCs w:val="24"/>
        </w:rPr>
        <w:t xml:space="preserve"> or ~</w:t>
      </w:r>
      <w:r w:rsidR="00162A9D" w:rsidRPr="00AA047C">
        <w:rPr>
          <w:rFonts w:asciiTheme="minorHAnsi" w:hAnsiTheme="minorHAnsi"/>
          <w:sz w:val="24"/>
          <w:szCs w:val="24"/>
        </w:rPr>
        <w:t xml:space="preserve"> 6</w:t>
      </w:r>
      <w:r w:rsidR="00AA047C">
        <w:rPr>
          <w:rFonts w:asciiTheme="minorHAnsi" w:hAnsiTheme="minorHAnsi"/>
          <w:sz w:val="24"/>
          <w:szCs w:val="24"/>
        </w:rPr>
        <w:t>1,250</w:t>
      </w:r>
      <w:r w:rsidR="00043B1F" w:rsidRPr="00AA047C">
        <w:rPr>
          <w:rFonts w:asciiTheme="minorHAnsi" w:hAnsiTheme="minorHAnsi"/>
          <w:sz w:val="24"/>
          <w:szCs w:val="24"/>
        </w:rPr>
        <w:t xml:space="preserve"> gallons</w:t>
      </w:r>
    </w:p>
    <w:p w14:paraId="38C36F35" w14:textId="21A8EB40" w:rsidR="00043B1F" w:rsidRPr="00AA047C" w:rsidRDefault="0012786B" w:rsidP="5E3300C3">
      <w:pPr>
        <w:tabs>
          <w:tab w:val="left" w:pos="4590"/>
        </w:tabs>
        <w:ind w:left="720"/>
        <w:rPr>
          <w:rFonts w:asciiTheme="minorHAnsi" w:hAnsiTheme="minorHAnsi"/>
          <w:sz w:val="24"/>
          <w:szCs w:val="24"/>
        </w:rPr>
      </w:pPr>
      <w:r w:rsidRPr="00AA047C">
        <w:rPr>
          <w:rFonts w:asciiTheme="minorHAnsi" w:hAnsiTheme="minorHAnsi"/>
          <w:sz w:val="24"/>
          <w:szCs w:val="24"/>
        </w:rPr>
        <w:t xml:space="preserve">Settling Tank: </w:t>
      </w:r>
      <w:r w:rsidRPr="00AA047C">
        <w:rPr>
          <w:rFonts w:asciiTheme="minorHAnsi" w:hAnsiTheme="minorHAnsi"/>
          <w:sz w:val="24"/>
          <w:szCs w:val="24"/>
        </w:rPr>
        <w:tab/>
      </w:r>
      <w:r w:rsidR="00910199" w:rsidRPr="00AA047C">
        <w:rPr>
          <w:rFonts w:asciiTheme="minorHAnsi" w:hAnsiTheme="minorHAnsi"/>
          <w:sz w:val="24"/>
          <w:szCs w:val="24"/>
        </w:rPr>
        <w:t>empty</w:t>
      </w:r>
    </w:p>
    <w:p w14:paraId="5743A6AA" w14:textId="6CDAE3E1" w:rsidR="003560AD" w:rsidRPr="00AA047C" w:rsidRDefault="003560AD" w:rsidP="5E3300C3">
      <w:pPr>
        <w:tabs>
          <w:tab w:val="left" w:pos="4590"/>
        </w:tabs>
        <w:ind w:left="720"/>
        <w:rPr>
          <w:rFonts w:asciiTheme="minorHAnsi" w:hAnsiTheme="minorHAnsi"/>
          <w:sz w:val="24"/>
          <w:szCs w:val="24"/>
        </w:rPr>
      </w:pPr>
      <w:r w:rsidRPr="00AA047C">
        <w:rPr>
          <w:rFonts w:asciiTheme="minorHAnsi" w:hAnsiTheme="minorHAnsi"/>
          <w:sz w:val="24"/>
          <w:szCs w:val="24"/>
        </w:rPr>
        <w:t>Drinking water:</w:t>
      </w:r>
      <w:r w:rsidRPr="00AA047C">
        <w:rPr>
          <w:rFonts w:asciiTheme="minorHAnsi" w:hAnsiTheme="minorHAnsi"/>
          <w:sz w:val="24"/>
          <w:szCs w:val="24"/>
        </w:rPr>
        <w:tab/>
        <w:t>1</w:t>
      </w:r>
      <w:r w:rsidR="008252C4" w:rsidRPr="00AA047C">
        <w:rPr>
          <w:rFonts w:asciiTheme="minorHAnsi" w:hAnsiTheme="minorHAnsi"/>
          <w:sz w:val="24"/>
          <w:szCs w:val="24"/>
        </w:rPr>
        <w:t>3</w:t>
      </w:r>
      <w:r w:rsidRPr="00AA047C">
        <w:rPr>
          <w:rFonts w:asciiTheme="minorHAnsi" w:hAnsiTheme="minorHAnsi"/>
          <w:sz w:val="24"/>
          <w:szCs w:val="24"/>
        </w:rPr>
        <w:t xml:space="preserve"> 5-gal jugs</w:t>
      </w:r>
    </w:p>
    <w:p w14:paraId="24652068" w14:textId="6E9F0AE5" w:rsidR="00AA047C" w:rsidRPr="00AA047C" w:rsidRDefault="00AA047C" w:rsidP="5E3300C3">
      <w:pPr>
        <w:tabs>
          <w:tab w:val="left" w:pos="4590"/>
        </w:tabs>
        <w:ind w:left="720"/>
        <w:rPr>
          <w:rFonts w:asciiTheme="minorHAnsi" w:hAnsiTheme="minorHAnsi"/>
          <w:sz w:val="24"/>
          <w:szCs w:val="24"/>
        </w:rPr>
      </w:pPr>
      <w:r w:rsidRPr="00AA047C">
        <w:rPr>
          <w:rFonts w:asciiTheme="minorHAnsi" w:hAnsiTheme="minorHAnsi"/>
          <w:sz w:val="24"/>
          <w:szCs w:val="24"/>
        </w:rPr>
        <w:t>Gray water used this month: Start = N/A; End = 15,743; for a total of N/A gal</w:t>
      </w:r>
    </w:p>
    <w:p w14:paraId="15DB33C0" w14:textId="77777777" w:rsidR="00185D6B" w:rsidRPr="00264996" w:rsidRDefault="00185D6B" w:rsidP="00DD55A4">
      <w:pPr>
        <w:rPr>
          <w:rFonts w:asciiTheme="minorHAnsi" w:hAnsiTheme="minorHAnsi"/>
          <w:sz w:val="24"/>
          <w:szCs w:val="24"/>
          <w:highlight w:val="yellow"/>
        </w:rPr>
      </w:pPr>
    </w:p>
    <w:p w14:paraId="7AB03DA8" w14:textId="77777777" w:rsidR="00810BE6" w:rsidRPr="006D4301" w:rsidRDefault="00810BE6" w:rsidP="009D7606">
      <w:pPr>
        <w:spacing w:after="240"/>
        <w:rPr>
          <w:rFonts w:asciiTheme="minorHAnsi" w:hAnsiTheme="minorHAnsi"/>
          <w:b/>
          <w:color w:val="005A9E"/>
          <w:sz w:val="32"/>
          <w:szCs w:val="32"/>
        </w:rPr>
      </w:pPr>
      <w:r w:rsidRPr="006D4301">
        <w:rPr>
          <w:rFonts w:asciiTheme="minorHAnsi" w:hAnsiTheme="minorHAnsi"/>
          <w:b/>
          <w:color w:val="005A9E"/>
          <w:sz w:val="32"/>
          <w:szCs w:val="32"/>
        </w:rPr>
        <w:t>Sightseeing Boats</w:t>
      </w:r>
    </w:p>
    <w:p w14:paraId="4053C492" w14:textId="6922A986" w:rsidR="006D4301" w:rsidRPr="006D4301" w:rsidRDefault="006D4301" w:rsidP="00DD55A4">
      <w:pPr>
        <w:rPr>
          <w:rFonts w:asciiTheme="minorHAnsi" w:hAnsiTheme="minorHAnsi"/>
          <w:sz w:val="24"/>
          <w:szCs w:val="24"/>
        </w:rPr>
      </w:pPr>
      <w:r w:rsidRPr="006D4301">
        <w:rPr>
          <w:rFonts w:asciiTheme="minorHAnsi" w:hAnsiTheme="minorHAnsi"/>
          <w:sz w:val="24"/>
          <w:szCs w:val="24"/>
        </w:rPr>
        <w:t>June 12</w:t>
      </w:r>
      <w:r w:rsidRPr="006D4301">
        <w:rPr>
          <w:rFonts w:asciiTheme="minorHAnsi" w:hAnsiTheme="minorHAnsi"/>
          <w:sz w:val="24"/>
          <w:szCs w:val="24"/>
          <w:vertAlign w:val="superscript"/>
        </w:rPr>
        <w:t>th</w:t>
      </w:r>
      <w:r w:rsidRPr="006D4301">
        <w:rPr>
          <w:rFonts w:asciiTheme="minorHAnsi" w:hAnsiTheme="minorHAnsi"/>
          <w:sz w:val="24"/>
          <w:szCs w:val="24"/>
        </w:rPr>
        <w:t>: New Captain Pete, 22 POB; Salty Lady, unknown POB</w:t>
      </w:r>
    </w:p>
    <w:p w14:paraId="33C8A00E" w14:textId="14B001C6" w:rsidR="006D4301" w:rsidRPr="006D4301" w:rsidRDefault="006D4301" w:rsidP="00DD55A4">
      <w:pPr>
        <w:rPr>
          <w:rFonts w:asciiTheme="minorHAnsi" w:hAnsiTheme="minorHAnsi"/>
          <w:sz w:val="24"/>
          <w:szCs w:val="24"/>
        </w:rPr>
      </w:pPr>
      <w:r w:rsidRPr="006D4301">
        <w:rPr>
          <w:rFonts w:asciiTheme="minorHAnsi" w:hAnsiTheme="minorHAnsi"/>
          <w:sz w:val="24"/>
          <w:szCs w:val="24"/>
        </w:rPr>
        <w:t>June 13</w:t>
      </w:r>
      <w:r w:rsidRPr="006D4301">
        <w:rPr>
          <w:rFonts w:asciiTheme="minorHAnsi" w:hAnsiTheme="minorHAnsi"/>
          <w:sz w:val="24"/>
          <w:szCs w:val="24"/>
          <w:vertAlign w:val="superscript"/>
        </w:rPr>
        <w:t>th</w:t>
      </w:r>
      <w:r w:rsidRPr="006D4301">
        <w:rPr>
          <w:rFonts w:asciiTheme="minorHAnsi" w:hAnsiTheme="minorHAnsi"/>
          <w:sz w:val="24"/>
          <w:szCs w:val="24"/>
        </w:rPr>
        <w:t>: Salty Lady, 20 POB</w:t>
      </w:r>
    </w:p>
    <w:p w14:paraId="3F40BD3B" w14:textId="010055B0" w:rsidR="006D4301" w:rsidRPr="006D4301" w:rsidRDefault="006D4301" w:rsidP="00DD55A4">
      <w:pPr>
        <w:rPr>
          <w:rFonts w:asciiTheme="minorHAnsi" w:hAnsiTheme="minorHAnsi"/>
          <w:sz w:val="24"/>
          <w:szCs w:val="24"/>
        </w:rPr>
      </w:pPr>
      <w:r w:rsidRPr="006D4301">
        <w:rPr>
          <w:rFonts w:asciiTheme="minorHAnsi" w:hAnsiTheme="minorHAnsi"/>
          <w:sz w:val="24"/>
          <w:szCs w:val="24"/>
        </w:rPr>
        <w:t>June 19</w:t>
      </w:r>
      <w:r w:rsidRPr="006D4301">
        <w:rPr>
          <w:rFonts w:asciiTheme="minorHAnsi" w:hAnsiTheme="minorHAnsi"/>
          <w:sz w:val="24"/>
          <w:szCs w:val="24"/>
          <w:vertAlign w:val="superscript"/>
        </w:rPr>
        <w:t>th</w:t>
      </w:r>
      <w:r w:rsidRPr="006D4301">
        <w:rPr>
          <w:rFonts w:asciiTheme="minorHAnsi" w:hAnsiTheme="minorHAnsi"/>
          <w:sz w:val="24"/>
          <w:szCs w:val="24"/>
        </w:rPr>
        <w:t>: Salty Lady, 15 POB</w:t>
      </w:r>
    </w:p>
    <w:p w14:paraId="04E3EDC0" w14:textId="1ED6817B" w:rsidR="006D4301" w:rsidRPr="006D4301" w:rsidRDefault="006D4301" w:rsidP="00DD55A4">
      <w:pPr>
        <w:rPr>
          <w:rFonts w:asciiTheme="minorHAnsi" w:hAnsiTheme="minorHAnsi"/>
          <w:sz w:val="24"/>
          <w:szCs w:val="24"/>
        </w:rPr>
      </w:pPr>
      <w:r w:rsidRPr="006D4301">
        <w:rPr>
          <w:rFonts w:asciiTheme="minorHAnsi" w:hAnsiTheme="minorHAnsi"/>
          <w:sz w:val="24"/>
          <w:szCs w:val="24"/>
        </w:rPr>
        <w:t>June 20</w:t>
      </w:r>
      <w:r w:rsidRPr="006D4301">
        <w:rPr>
          <w:rFonts w:asciiTheme="minorHAnsi" w:hAnsiTheme="minorHAnsi"/>
          <w:sz w:val="24"/>
          <w:szCs w:val="24"/>
          <w:vertAlign w:val="superscript"/>
        </w:rPr>
        <w:t>th</w:t>
      </w:r>
      <w:r w:rsidRPr="006D4301">
        <w:rPr>
          <w:rFonts w:asciiTheme="minorHAnsi" w:hAnsiTheme="minorHAnsi"/>
          <w:sz w:val="24"/>
          <w:szCs w:val="24"/>
        </w:rPr>
        <w:t>: Salty Lady, 15 POB (including former research assistant Mario Balitbit)</w:t>
      </w:r>
    </w:p>
    <w:p w14:paraId="7D3597DD" w14:textId="7B95F2EE" w:rsidR="006D4301" w:rsidRPr="006D4301" w:rsidRDefault="006D4301" w:rsidP="00DD55A4">
      <w:pPr>
        <w:rPr>
          <w:rFonts w:asciiTheme="minorHAnsi" w:hAnsiTheme="minorHAnsi"/>
          <w:sz w:val="24"/>
          <w:szCs w:val="24"/>
        </w:rPr>
      </w:pPr>
      <w:r w:rsidRPr="006D4301">
        <w:rPr>
          <w:rFonts w:asciiTheme="minorHAnsi" w:hAnsiTheme="minorHAnsi"/>
          <w:sz w:val="24"/>
          <w:szCs w:val="24"/>
        </w:rPr>
        <w:t>June 26</w:t>
      </w:r>
      <w:r w:rsidRPr="006D4301">
        <w:rPr>
          <w:rFonts w:asciiTheme="minorHAnsi" w:hAnsiTheme="minorHAnsi"/>
          <w:sz w:val="24"/>
          <w:szCs w:val="24"/>
          <w:vertAlign w:val="superscript"/>
        </w:rPr>
        <w:t>th</w:t>
      </w:r>
      <w:r w:rsidRPr="006D4301">
        <w:rPr>
          <w:rFonts w:asciiTheme="minorHAnsi" w:hAnsiTheme="minorHAnsi"/>
          <w:sz w:val="24"/>
          <w:szCs w:val="24"/>
        </w:rPr>
        <w:t>: Salty Lady, 15 POB</w:t>
      </w:r>
    </w:p>
    <w:p w14:paraId="5071F9C7" w14:textId="77777777" w:rsidR="000F180F" w:rsidRPr="00264996" w:rsidRDefault="000F180F" w:rsidP="00DD55A4">
      <w:pPr>
        <w:rPr>
          <w:rFonts w:asciiTheme="minorHAnsi" w:hAnsiTheme="minorHAnsi"/>
          <w:b/>
          <w:color w:val="005A9E"/>
          <w:sz w:val="24"/>
          <w:szCs w:val="32"/>
          <w:highlight w:val="yellow"/>
        </w:rPr>
      </w:pPr>
    </w:p>
    <w:p w14:paraId="0D86CD2E" w14:textId="5E85363C" w:rsidR="0054047F" w:rsidRPr="00AC29DE" w:rsidRDefault="00810BE6" w:rsidP="009D7606">
      <w:pPr>
        <w:spacing w:after="240"/>
        <w:rPr>
          <w:rFonts w:asciiTheme="minorHAnsi" w:hAnsiTheme="minorHAnsi"/>
          <w:sz w:val="24"/>
          <w:szCs w:val="24"/>
        </w:rPr>
      </w:pPr>
      <w:r w:rsidRPr="00AC29DE">
        <w:rPr>
          <w:rFonts w:asciiTheme="minorHAnsi" w:hAnsiTheme="minorHAnsi"/>
          <w:b/>
          <w:color w:val="005A9E"/>
          <w:sz w:val="32"/>
          <w:szCs w:val="32"/>
        </w:rPr>
        <w:t>Non-breeding birds</w:t>
      </w:r>
    </w:p>
    <w:p w14:paraId="2022C5B7" w14:textId="7933558E" w:rsidR="008A5114" w:rsidRPr="00AC29DE" w:rsidRDefault="00267AAA" w:rsidP="00267AAA">
      <w:pPr>
        <w:rPr>
          <w:rFonts w:asciiTheme="minorHAnsi" w:hAnsiTheme="minorHAnsi"/>
          <w:sz w:val="24"/>
          <w:szCs w:val="24"/>
        </w:rPr>
      </w:pPr>
      <w:r w:rsidRPr="00AC29DE">
        <w:rPr>
          <w:rFonts w:asciiTheme="minorHAnsi" w:hAnsiTheme="minorHAnsi"/>
          <w:sz w:val="24"/>
          <w:szCs w:val="24"/>
        </w:rPr>
        <w:t xml:space="preserve">Sooty Shearwater, </w:t>
      </w:r>
      <w:r w:rsidR="00AC29DE">
        <w:rPr>
          <w:rFonts w:asciiTheme="minorHAnsi" w:hAnsiTheme="minorHAnsi"/>
          <w:b/>
          <w:bCs/>
          <w:sz w:val="24"/>
          <w:szCs w:val="24"/>
        </w:rPr>
        <w:t xml:space="preserve">Fork-tailed Storm-Petrel, </w:t>
      </w:r>
      <w:r w:rsidRPr="00AC29DE">
        <w:rPr>
          <w:rFonts w:asciiTheme="minorHAnsi" w:hAnsiTheme="minorHAnsi"/>
          <w:sz w:val="24"/>
          <w:szCs w:val="24"/>
        </w:rPr>
        <w:t>Northern Gannet,</w:t>
      </w:r>
      <w:r w:rsidR="00874A06" w:rsidRPr="00AC29DE">
        <w:rPr>
          <w:rFonts w:asciiTheme="minorHAnsi" w:hAnsiTheme="minorHAnsi"/>
          <w:sz w:val="24"/>
          <w:szCs w:val="24"/>
        </w:rPr>
        <w:t xml:space="preserve"> </w:t>
      </w:r>
      <w:r w:rsidR="00017D99" w:rsidRPr="00AC29DE">
        <w:rPr>
          <w:rFonts w:asciiTheme="minorHAnsi" w:hAnsiTheme="minorHAnsi"/>
          <w:sz w:val="24"/>
          <w:szCs w:val="24"/>
        </w:rPr>
        <w:t xml:space="preserve">Brown Pelican, </w:t>
      </w:r>
      <w:r w:rsidR="00B10FC5" w:rsidRPr="00AC29DE">
        <w:rPr>
          <w:rFonts w:asciiTheme="minorHAnsi" w:hAnsiTheme="minorHAnsi"/>
          <w:b/>
          <w:bCs/>
          <w:sz w:val="24"/>
          <w:szCs w:val="24"/>
        </w:rPr>
        <w:t>Greater White-fronted Goose,</w:t>
      </w:r>
      <w:r w:rsidR="00017D99" w:rsidRPr="00AC29DE">
        <w:rPr>
          <w:rFonts w:asciiTheme="minorHAnsi" w:hAnsiTheme="minorHAnsi"/>
          <w:b/>
          <w:bCs/>
          <w:sz w:val="24"/>
          <w:szCs w:val="24"/>
        </w:rPr>
        <w:t xml:space="preserve"> </w:t>
      </w:r>
      <w:r w:rsidR="00AC29DE">
        <w:rPr>
          <w:rFonts w:asciiTheme="minorHAnsi" w:hAnsiTheme="minorHAnsi"/>
          <w:sz w:val="24"/>
          <w:szCs w:val="24"/>
        </w:rPr>
        <w:t xml:space="preserve">Canada Goose*, </w:t>
      </w:r>
      <w:r w:rsidR="00AC29DE">
        <w:rPr>
          <w:rFonts w:asciiTheme="minorHAnsi" w:hAnsiTheme="minorHAnsi"/>
          <w:b/>
          <w:bCs/>
          <w:sz w:val="24"/>
          <w:szCs w:val="24"/>
        </w:rPr>
        <w:t xml:space="preserve">Mallard, </w:t>
      </w:r>
      <w:r w:rsidR="00D23F75" w:rsidRPr="00AC29DE">
        <w:rPr>
          <w:rFonts w:asciiTheme="minorHAnsi" w:hAnsiTheme="minorHAnsi"/>
          <w:sz w:val="24"/>
          <w:szCs w:val="24"/>
        </w:rPr>
        <w:t xml:space="preserve">Peregrine Falcon, </w:t>
      </w:r>
      <w:r w:rsidR="00AC29DE">
        <w:rPr>
          <w:rFonts w:asciiTheme="minorHAnsi" w:hAnsiTheme="minorHAnsi"/>
          <w:b/>
          <w:bCs/>
          <w:sz w:val="24"/>
          <w:szCs w:val="24"/>
        </w:rPr>
        <w:t xml:space="preserve">Sora, </w:t>
      </w:r>
      <w:r w:rsidR="0018125F" w:rsidRPr="00AC29DE">
        <w:rPr>
          <w:rFonts w:asciiTheme="minorHAnsi" w:hAnsiTheme="minorHAnsi"/>
          <w:sz w:val="24"/>
          <w:szCs w:val="24"/>
        </w:rPr>
        <w:t xml:space="preserve">Red-necked Phalarope, </w:t>
      </w:r>
      <w:r w:rsidR="00AC29DE">
        <w:rPr>
          <w:rFonts w:asciiTheme="minorHAnsi" w:hAnsiTheme="minorHAnsi"/>
          <w:b/>
          <w:bCs/>
          <w:sz w:val="24"/>
          <w:szCs w:val="24"/>
        </w:rPr>
        <w:t>Horned Puffin</w:t>
      </w:r>
      <w:r w:rsidR="001A1E2A" w:rsidRPr="00AC29DE">
        <w:rPr>
          <w:rFonts w:asciiTheme="minorHAnsi" w:hAnsiTheme="minorHAnsi"/>
          <w:sz w:val="24"/>
          <w:szCs w:val="24"/>
        </w:rPr>
        <w:t xml:space="preserve">, </w:t>
      </w:r>
      <w:r w:rsidR="0041789B" w:rsidRPr="00AC29DE">
        <w:rPr>
          <w:rFonts w:asciiTheme="minorHAnsi" w:hAnsiTheme="minorHAnsi"/>
          <w:sz w:val="24"/>
          <w:szCs w:val="24"/>
        </w:rPr>
        <w:t>Eurasian Collar</w:t>
      </w:r>
      <w:r w:rsidR="0027637C" w:rsidRPr="00AC29DE">
        <w:rPr>
          <w:rFonts w:asciiTheme="minorHAnsi" w:hAnsiTheme="minorHAnsi"/>
          <w:sz w:val="24"/>
          <w:szCs w:val="24"/>
        </w:rPr>
        <w:t>e</w:t>
      </w:r>
      <w:r w:rsidR="0041789B" w:rsidRPr="00AC29DE">
        <w:rPr>
          <w:rFonts w:asciiTheme="minorHAnsi" w:hAnsiTheme="minorHAnsi"/>
          <w:sz w:val="24"/>
          <w:szCs w:val="24"/>
        </w:rPr>
        <w:t>d-Dov</w:t>
      </w:r>
      <w:r w:rsidR="00AC29DE">
        <w:rPr>
          <w:rFonts w:asciiTheme="minorHAnsi" w:hAnsiTheme="minorHAnsi"/>
          <w:sz w:val="24"/>
          <w:szCs w:val="24"/>
        </w:rPr>
        <w:t>e</w:t>
      </w:r>
      <w:r w:rsidR="00017D99" w:rsidRPr="00AC29DE">
        <w:rPr>
          <w:rFonts w:asciiTheme="minorHAnsi" w:hAnsiTheme="minorHAnsi"/>
          <w:sz w:val="24"/>
          <w:szCs w:val="24"/>
        </w:rPr>
        <w:t>, Barn Owl</w:t>
      </w:r>
      <w:r w:rsidR="00AC29DE">
        <w:rPr>
          <w:rFonts w:asciiTheme="minorHAnsi" w:hAnsiTheme="minorHAnsi"/>
          <w:sz w:val="24"/>
          <w:szCs w:val="24"/>
        </w:rPr>
        <w:t>*</w:t>
      </w:r>
      <w:r w:rsidR="00A10595" w:rsidRPr="00AC29DE">
        <w:rPr>
          <w:rFonts w:asciiTheme="minorHAnsi" w:hAnsiTheme="minorHAnsi"/>
          <w:sz w:val="24"/>
          <w:szCs w:val="24"/>
        </w:rPr>
        <w:t>,</w:t>
      </w:r>
      <w:r w:rsidR="00017D99" w:rsidRPr="00AC29DE">
        <w:rPr>
          <w:rFonts w:asciiTheme="minorHAnsi" w:hAnsiTheme="minorHAnsi"/>
          <w:sz w:val="24"/>
          <w:szCs w:val="24"/>
        </w:rPr>
        <w:t xml:space="preserve"> </w:t>
      </w:r>
      <w:r w:rsidR="00AC29DE">
        <w:rPr>
          <w:rFonts w:asciiTheme="minorHAnsi" w:hAnsiTheme="minorHAnsi"/>
          <w:sz w:val="24"/>
          <w:szCs w:val="24"/>
        </w:rPr>
        <w:t>Western Wood-Pewee</w:t>
      </w:r>
      <w:r w:rsidR="00F67189">
        <w:rPr>
          <w:rFonts w:asciiTheme="minorHAnsi" w:hAnsiTheme="minorHAnsi"/>
          <w:sz w:val="24"/>
          <w:szCs w:val="24"/>
        </w:rPr>
        <w:t xml:space="preserve">, </w:t>
      </w:r>
      <w:r w:rsidR="00AC29DE">
        <w:rPr>
          <w:rFonts w:asciiTheme="minorHAnsi" w:hAnsiTheme="minorHAnsi"/>
          <w:sz w:val="24"/>
          <w:szCs w:val="24"/>
        </w:rPr>
        <w:t>Cliff Swallo</w:t>
      </w:r>
      <w:r w:rsidR="00F67189">
        <w:rPr>
          <w:rFonts w:asciiTheme="minorHAnsi" w:hAnsiTheme="minorHAnsi"/>
          <w:sz w:val="24"/>
          <w:szCs w:val="24"/>
        </w:rPr>
        <w:t>w,</w:t>
      </w:r>
      <w:r w:rsidR="0018125F" w:rsidRPr="00AC29DE">
        <w:rPr>
          <w:rFonts w:asciiTheme="minorHAnsi" w:hAnsiTheme="minorHAnsi"/>
          <w:b/>
          <w:bCs/>
          <w:sz w:val="24"/>
          <w:szCs w:val="24"/>
        </w:rPr>
        <w:t xml:space="preserve"> </w:t>
      </w:r>
      <w:r w:rsidR="00F67189">
        <w:rPr>
          <w:rFonts w:asciiTheme="minorHAnsi" w:hAnsiTheme="minorHAnsi"/>
          <w:sz w:val="24"/>
          <w:szCs w:val="24"/>
        </w:rPr>
        <w:t>Northern Mockingbird</w:t>
      </w:r>
      <w:r w:rsidR="00DC494A" w:rsidRPr="00AC29DE">
        <w:rPr>
          <w:rFonts w:asciiTheme="minorHAnsi" w:hAnsiTheme="minorHAnsi"/>
          <w:sz w:val="24"/>
          <w:szCs w:val="24"/>
        </w:rPr>
        <w:t>.</w:t>
      </w:r>
    </w:p>
    <w:p w14:paraId="7C9FEA17" w14:textId="1DE46008" w:rsidR="00BF4ABB" w:rsidRPr="00AC29DE" w:rsidRDefault="00BF4ABB" w:rsidP="00267AAA">
      <w:pPr>
        <w:rPr>
          <w:rFonts w:asciiTheme="minorHAnsi" w:hAnsiTheme="minorHAnsi"/>
          <w:sz w:val="24"/>
          <w:szCs w:val="24"/>
        </w:rPr>
      </w:pPr>
    </w:p>
    <w:p w14:paraId="5D44C721" w14:textId="4A72D0D5" w:rsidR="00BF4ABB" w:rsidRDefault="00BF4ABB" w:rsidP="00267AAA">
      <w:pPr>
        <w:rPr>
          <w:rFonts w:asciiTheme="minorHAnsi" w:hAnsiTheme="minorHAnsi"/>
          <w:i/>
          <w:iCs/>
          <w:sz w:val="24"/>
          <w:szCs w:val="24"/>
        </w:rPr>
      </w:pPr>
      <w:r w:rsidRPr="00AC29DE">
        <w:rPr>
          <w:rFonts w:asciiTheme="minorHAnsi" w:hAnsiTheme="minorHAnsi"/>
          <w:b/>
          <w:bCs/>
          <w:i/>
          <w:iCs/>
          <w:sz w:val="24"/>
          <w:szCs w:val="24"/>
        </w:rPr>
        <w:t xml:space="preserve">Bold </w:t>
      </w:r>
      <w:r w:rsidRPr="00AC29DE">
        <w:rPr>
          <w:rFonts w:asciiTheme="minorHAnsi" w:hAnsiTheme="minorHAnsi"/>
          <w:i/>
          <w:iCs/>
          <w:sz w:val="24"/>
          <w:szCs w:val="24"/>
        </w:rPr>
        <w:t xml:space="preserve">indicates </w:t>
      </w:r>
      <w:r w:rsidR="00B10FC5" w:rsidRPr="00AC29DE">
        <w:rPr>
          <w:rFonts w:asciiTheme="minorHAnsi" w:hAnsiTheme="minorHAnsi"/>
          <w:i/>
          <w:iCs/>
          <w:sz w:val="24"/>
          <w:szCs w:val="24"/>
        </w:rPr>
        <w:t>an unusual or noteworthy species.</w:t>
      </w:r>
    </w:p>
    <w:p w14:paraId="31C25BF6" w14:textId="40503EB6" w:rsidR="00AC29DE" w:rsidRPr="00AC29DE" w:rsidRDefault="00AC29DE" w:rsidP="00267AAA">
      <w:pPr>
        <w:rPr>
          <w:rFonts w:asciiTheme="minorHAnsi" w:hAnsiTheme="minorHAnsi"/>
          <w:i/>
          <w:iCs/>
          <w:sz w:val="24"/>
          <w:szCs w:val="24"/>
        </w:rPr>
      </w:pPr>
      <w:r>
        <w:rPr>
          <w:rFonts w:asciiTheme="minorHAnsi" w:hAnsiTheme="minorHAnsi"/>
          <w:i/>
          <w:iCs/>
          <w:sz w:val="24"/>
          <w:szCs w:val="24"/>
        </w:rPr>
        <w:t>* Confirmed breeder 2021</w:t>
      </w:r>
    </w:p>
    <w:sectPr w:rsidR="00AC29DE" w:rsidRPr="00AC29DE" w:rsidSect="00326473">
      <w:type w:val="continuous"/>
      <w:pgSz w:w="12240" w:h="15840" w:code="1"/>
      <w:pgMar w:top="1440" w:right="1440" w:bottom="1080" w:left="1440" w:header="720" w:footer="288"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Amanda" w:date="2021-07-12T15:47:00Z" w:initials="A">
    <w:p w14:paraId="227EA848" w14:textId="398F78EA" w:rsidR="00ED2367" w:rsidRDefault="00ED2367">
      <w:pPr>
        <w:pStyle w:val="CommentText"/>
      </w:pPr>
      <w:r>
        <w:rPr>
          <w:rStyle w:val="CommentReference"/>
        </w:rPr>
        <w:annotationRef/>
      </w:r>
      <w:r>
        <w:t>Could this be attributed to the spraying?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27EA8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96E28A" w16cex:dateUtc="2021-07-12T2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7EA848" w16cid:durableId="2496E28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1DC54" w14:textId="77777777" w:rsidR="009D0EA2" w:rsidRDefault="009D0EA2">
      <w:r>
        <w:separator/>
      </w:r>
    </w:p>
  </w:endnote>
  <w:endnote w:type="continuationSeparator" w:id="0">
    <w:p w14:paraId="5F9D9840" w14:textId="77777777" w:rsidR="009D0EA2" w:rsidRDefault="009D0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4C0EC" w14:textId="46282BAD" w:rsidR="00125103" w:rsidRPr="003851BB" w:rsidRDefault="00125103" w:rsidP="00642F76">
    <w:pPr>
      <w:pStyle w:val="Footer"/>
      <w:jc w:val="center"/>
      <w:rPr>
        <w:rFonts w:asciiTheme="minorHAnsi" w:hAnsiTheme="minorHAnsi" w:cstheme="minorHAnsi"/>
      </w:rPr>
    </w:pPr>
    <w:r w:rsidRPr="003851BB">
      <w:rPr>
        <w:rFonts w:asciiTheme="minorHAnsi" w:hAnsiTheme="minorHAnsi" w:cstheme="minorHAnsi"/>
      </w:rPr>
      <w:t>©</w:t>
    </w:r>
    <w:r w:rsidR="00BC2D14">
      <w:rPr>
        <w:rFonts w:asciiTheme="minorHAnsi" w:hAnsiTheme="minorHAnsi" w:cstheme="minorHAnsi"/>
      </w:rPr>
      <w:t xml:space="preserve"> 2021</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364EB" w14:textId="77777777" w:rsidR="009D0EA2" w:rsidRDefault="009D0EA2">
      <w:r>
        <w:separator/>
      </w:r>
    </w:p>
  </w:footnote>
  <w:footnote w:type="continuationSeparator" w:id="0">
    <w:p w14:paraId="61B019FA" w14:textId="77777777" w:rsidR="009D0EA2" w:rsidRDefault="009D0E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6D223" w14:textId="77777777" w:rsidR="00125103" w:rsidRDefault="0012510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125103" w:rsidRDefault="0012510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4E9BB" w14:textId="77777777" w:rsidR="00125103" w:rsidRPr="00EA2E89" w:rsidRDefault="00125103">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18228F99" w:rsidR="00125103" w:rsidRPr="00EA2E89" w:rsidRDefault="00125103"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71511A" w:rsidRPr="0071511A">
      <w:rPr>
        <w:rFonts w:asciiTheme="minorHAnsi" w:hAnsiTheme="minorHAnsi" w:cstheme="minorHAnsi"/>
        <w:b/>
        <w:bCs/>
        <w:noProof/>
        <w:color w:val="005A9E"/>
        <w:sz w:val="24"/>
        <w:szCs w:val="24"/>
      </w:rPr>
      <w:t>10</w:t>
    </w:r>
    <w:r w:rsidRPr="00EA2E89">
      <w:rPr>
        <w:rFonts w:asciiTheme="minorHAnsi" w:hAnsiTheme="minorHAnsi" w:cstheme="minorHAnsi"/>
        <w:b/>
        <w:bCs/>
        <w:noProof/>
        <w:color w:val="005A9E"/>
        <w:sz w:val="24"/>
        <w:szCs w:val="24"/>
      </w:rPr>
      <w:fldChar w:fldCharType="end"/>
    </w:r>
  </w:p>
  <w:p w14:paraId="1E03179F" w14:textId="3DE22C52" w:rsidR="00125103" w:rsidRDefault="00125103">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sidR="0012786B">
      <w:rPr>
        <w:rFonts w:asciiTheme="minorHAnsi" w:hAnsiTheme="minorHAnsi" w:cstheme="minorHAnsi"/>
        <w:color w:val="005A9E"/>
        <w:sz w:val="24"/>
        <w:szCs w:val="24"/>
      </w:rPr>
      <w:t xml:space="preserve">Islands Monthly Report | </w:t>
    </w:r>
    <w:r w:rsidR="00264996">
      <w:rPr>
        <w:rFonts w:asciiTheme="minorHAnsi" w:hAnsiTheme="minorHAnsi" w:cstheme="minorHAnsi"/>
        <w:color w:val="005A9E"/>
        <w:sz w:val="24"/>
        <w:szCs w:val="24"/>
      </w:rPr>
      <w:t>June</w:t>
    </w:r>
    <w:r>
      <w:rPr>
        <w:rFonts w:asciiTheme="minorHAnsi" w:hAnsiTheme="minorHAnsi" w:cstheme="minorHAnsi"/>
        <w:color w:val="005A9E"/>
        <w:sz w:val="24"/>
        <w:szCs w:val="24"/>
      </w:rPr>
      <w:t xml:space="preserve"> 202</w:t>
    </w:r>
    <w:r w:rsidR="0012786B">
      <w:rPr>
        <w:rFonts w:asciiTheme="minorHAnsi" w:hAnsiTheme="minorHAnsi" w:cstheme="minorHAnsi"/>
        <w:color w:val="005A9E"/>
        <w:sz w:val="24"/>
        <w:szCs w:val="24"/>
      </w:rPr>
      <w:t>1</w:t>
    </w:r>
  </w:p>
  <w:p w14:paraId="510A60B1" w14:textId="77777777" w:rsidR="00125103" w:rsidRDefault="00125103">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9366326"/>
    <w:multiLevelType w:val="hybridMultilevel"/>
    <w:tmpl w:val="E2742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DB5C5E"/>
    <w:multiLevelType w:val="hybridMultilevel"/>
    <w:tmpl w:val="BD969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34F65F5"/>
    <w:multiLevelType w:val="hybridMultilevel"/>
    <w:tmpl w:val="3626BB8A"/>
    <w:lvl w:ilvl="0" w:tplc="ECD082F0">
      <w:start w:val="1"/>
      <w:numFmt w:val="decimal"/>
      <w:lvlText w:val="(%1)"/>
      <w:lvlJc w:val="left"/>
      <w:pPr>
        <w:tabs>
          <w:tab w:val="num" w:pos="360"/>
        </w:tabs>
        <w:ind w:left="360" w:hanging="360"/>
      </w:pPr>
      <w:rPr>
        <w:rFonts w:hint="default"/>
      </w:rPr>
    </w:lvl>
    <w:lvl w:ilvl="1" w:tplc="A9DA95F6">
      <w:start w:val="1"/>
      <w:numFmt w:val="lowerLetter"/>
      <w:lvlText w:val="%2."/>
      <w:lvlJc w:val="left"/>
      <w:pPr>
        <w:tabs>
          <w:tab w:val="num" w:pos="1440"/>
        </w:tabs>
        <w:ind w:left="1440" w:hanging="360"/>
      </w:pPr>
    </w:lvl>
    <w:lvl w:ilvl="2" w:tplc="74F44F76">
      <w:start w:val="1"/>
      <w:numFmt w:val="lowerRoman"/>
      <w:lvlText w:val="%3."/>
      <w:lvlJc w:val="right"/>
      <w:pPr>
        <w:tabs>
          <w:tab w:val="num" w:pos="2160"/>
        </w:tabs>
        <w:ind w:left="2160" w:hanging="180"/>
      </w:pPr>
    </w:lvl>
    <w:lvl w:ilvl="3" w:tplc="F67482AE">
      <w:start w:val="1"/>
      <w:numFmt w:val="decimal"/>
      <w:lvlText w:val="%4."/>
      <w:lvlJc w:val="left"/>
      <w:pPr>
        <w:tabs>
          <w:tab w:val="num" w:pos="2880"/>
        </w:tabs>
        <w:ind w:left="2880" w:hanging="360"/>
      </w:pPr>
    </w:lvl>
    <w:lvl w:ilvl="4" w:tplc="E472974E">
      <w:start w:val="1"/>
      <w:numFmt w:val="lowerLetter"/>
      <w:lvlText w:val="%5."/>
      <w:lvlJc w:val="left"/>
      <w:pPr>
        <w:tabs>
          <w:tab w:val="num" w:pos="3600"/>
        </w:tabs>
        <w:ind w:left="3600" w:hanging="360"/>
      </w:pPr>
    </w:lvl>
    <w:lvl w:ilvl="5" w:tplc="173C9844">
      <w:start w:val="1"/>
      <w:numFmt w:val="lowerRoman"/>
      <w:lvlText w:val="%6."/>
      <w:lvlJc w:val="right"/>
      <w:pPr>
        <w:tabs>
          <w:tab w:val="num" w:pos="4320"/>
        </w:tabs>
        <w:ind w:left="4320" w:hanging="180"/>
      </w:pPr>
    </w:lvl>
    <w:lvl w:ilvl="6" w:tplc="13888986">
      <w:start w:val="1"/>
      <w:numFmt w:val="decimal"/>
      <w:lvlText w:val="%7."/>
      <w:lvlJc w:val="left"/>
      <w:pPr>
        <w:tabs>
          <w:tab w:val="num" w:pos="5040"/>
        </w:tabs>
        <w:ind w:left="5040" w:hanging="360"/>
      </w:pPr>
    </w:lvl>
    <w:lvl w:ilvl="7" w:tplc="5DF4BBEC">
      <w:start w:val="1"/>
      <w:numFmt w:val="lowerLetter"/>
      <w:lvlText w:val="%8."/>
      <w:lvlJc w:val="left"/>
      <w:pPr>
        <w:tabs>
          <w:tab w:val="num" w:pos="5760"/>
        </w:tabs>
        <w:ind w:left="5760" w:hanging="360"/>
      </w:pPr>
    </w:lvl>
    <w:lvl w:ilvl="8" w:tplc="C0F613AA">
      <w:start w:val="1"/>
      <w:numFmt w:val="lowerRoman"/>
      <w:lvlText w:val="%9."/>
      <w:lvlJc w:val="right"/>
      <w:pPr>
        <w:tabs>
          <w:tab w:val="num" w:pos="6480"/>
        </w:tabs>
        <w:ind w:left="6480" w:hanging="180"/>
      </w:pPr>
    </w:lvl>
  </w:abstractNum>
  <w:abstractNum w:abstractNumId="10"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EE77A2"/>
    <w:multiLevelType w:val="hybridMultilevel"/>
    <w:tmpl w:val="6F9C1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184654"/>
    <w:multiLevelType w:val="hybridMultilevel"/>
    <w:tmpl w:val="6F2EA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6050A2"/>
    <w:multiLevelType w:val="hybridMultilevel"/>
    <w:tmpl w:val="48904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5107E1"/>
    <w:multiLevelType w:val="hybridMultilevel"/>
    <w:tmpl w:val="DED2CE4A"/>
    <w:lvl w:ilvl="0" w:tplc="D84429FA">
      <w:start w:val="2"/>
      <w:numFmt w:val="decimal"/>
      <w:lvlText w:val="%1."/>
      <w:lvlJc w:val="left"/>
      <w:pPr>
        <w:tabs>
          <w:tab w:val="num" w:pos="360"/>
        </w:tabs>
        <w:ind w:left="360" w:hanging="360"/>
      </w:pPr>
      <w:rPr>
        <w:rFonts w:hint="default"/>
        <w:b/>
      </w:rPr>
    </w:lvl>
    <w:lvl w:ilvl="1" w:tplc="C4A6894A">
      <w:numFmt w:val="decimal"/>
      <w:lvlText w:val=""/>
      <w:lvlJc w:val="left"/>
    </w:lvl>
    <w:lvl w:ilvl="2" w:tplc="7686973C">
      <w:numFmt w:val="decimal"/>
      <w:lvlText w:val=""/>
      <w:lvlJc w:val="left"/>
    </w:lvl>
    <w:lvl w:ilvl="3" w:tplc="5F04A428">
      <w:numFmt w:val="decimal"/>
      <w:lvlText w:val=""/>
      <w:lvlJc w:val="left"/>
    </w:lvl>
    <w:lvl w:ilvl="4" w:tplc="2452C612">
      <w:numFmt w:val="decimal"/>
      <w:lvlText w:val=""/>
      <w:lvlJc w:val="left"/>
    </w:lvl>
    <w:lvl w:ilvl="5" w:tplc="461ACF8C">
      <w:numFmt w:val="decimal"/>
      <w:lvlText w:val=""/>
      <w:lvlJc w:val="left"/>
    </w:lvl>
    <w:lvl w:ilvl="6" w:tplc="C4D8200E">
      <w:numFmt w:val="decimal"/>
      <w:lvlText w:val=""/>
      <w:lvlJc w:val="left"/>
    </w:lvl>
    <w:lvl w:ilvl="7" w:tplc="084486A8">
      <w:numFmt w:val="decimal"/>
      <w:lvlText w:val=""/>
      <w:lvlJc w:val="left"/>
    </w:lvl>
    <w:lvl w:ilvl="8" w:tplc="7D688DFE">
      <w:numFmt w:val="decimal"/>
      <w:lvlText w:val=""/>
      <w:lvlJc w:val="left"/>
    </w:lvl>
  </w:abstractNum>
  <w:abstractNum w:abstractNumId="17" w15:restartNumberingAfterBreak="0">
    <w:nsid w:val="5B8129C0"/>
    <w:multiLevelType w:val="hybridMultilevel"/>
    <w:tmpl w:val="DF9CF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372295"/>
    <w:multiLevelType w:val="hybridMultilevel"/>
    <w:tmpl w:val="F3083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CE37630"/>
    <w:multiLevelType w:val="hybridMultilevel"/>
    <w:tmpl w:val="E2AEC6F4"/>
    <w:lvl w:ilvl="0" w:tplc="488A67AE">
      <w:start w:val="4"/>
      <w:numFmt w:val="decimal"/>
      <w:lvlText w:val="%1."/>
      <w:lvlJc w:val="left"/>
      <w:pPr>
        <w:tabs>
          <w:tab w:val="num" w:pos="360"/>
        </w:tabs>
        <w:ind w:left="360" w:hanging="360"/>
      </w:pPr>
      <w:rPr>
        <w:rFonts w:hint="default"/>
        <w:b/>
      </w:rPr>
    </w:lvl>
    <w:lvl w:ilvl="1" w:tplc="D4E05034">
      <w:numFmt w:val="decimal"/>
      <w:lvlText w:val=""/>
      <w:lvlJc w:val="left"/>
    </w:lvl>
    <w:lvl w:ilvl="2" w:tplc="31E0AC8A">
      <w:numFmt w:val="decimal"/>
      <w:lvlText w:val=""/>
      <w:lvlJc w:val="left"/>
    </w:lvl>
    <w:lvl w:ilvl="3" w:tplc="A1FE1EE4">
      <w:numFmt w:val="decimal"/>
      <w:lvlText w:val=""/>
      <w:lvlJc w:val="left"/>
    </w:lvl>
    <w:lvl w:ilvl="4" w:tplc="9B6E6316">
      <w:numFmt w:val="decimal"/>
      <w:lvlText w:val=""/>
      <w:lvlJc w:val="left"/>
    </w:lvl>
    <w:lvl w:ilvl="5" w:tplc="C90EBDBA">
      <w:numFmt w:val="decimal"/>
      <w:lvlText w:val=""/>
      <w:lvlJc w:val="left"/>
    </w:lvl>
    <w:lvl w:ilvl="6" w:tplc="2C1CB538">
      <w:numFmt w:val="decimal"/>
      <w:lvlText w:val=""/>
      <w:lvlJc w:val="left"/>
    </w:lvl>
    <w:lvl w:ilvl="7" w:tplc="D250CBE6">
      <w:numFmt w:val="decimal"/>
      <w:lvlText w:val=""/>
      <w:lvlJc w:val="left"/>
    </w:lvl>
    <w:lvl w:ilvl="8" w:tplc="BEF66A72">
      <w:numFmt w:val="decimal"/>
      <w:lvlText w:val=""/>
      <w:lvlJc w:val="left"/>
    </w:lvl>
  </w:abstractNum>
  <w:num w:numId="1">
    <w:abstractNumId w:val="16"/>
  </w:num>
  <w:num w:numId="2">
    <w:abstractNumId w:val="21"/>
  </w:num>
  <w:num w:numId="3">
    <w:abstractNumId w:val="11"/>
  </w:num>
  <w:num w:numId="4">
    <w:abstractNumId w:val="7"/>
  </w:num>
  <w:num w:numId="5">
    <w:abstractNumId w:val="2"/>
  </w:num>
  <w:num w:numId="6">
    <w:abstractNumId w:val="20"/>
  </w:num>
  <w:num w:numId="7">
    <w:abstractNumId w:val="1"/>
  </w:num>
  <w:num w:numId="8">
    <w:abstractNumId w:val="10"/>
  </w:num>
  <w:num w:numId="9">
    <w:abstractNumId w:val="8"/>
  </w:num>
  <w:num w:numId="10">
    <w:abstractNumId w:val="19"/>
  </w:num>
  <w:num w:numId="11">
    <w:abstractNumId w:val="9"/>
  </w:num>
  <w:num w:numId="12">
    <w:abstractNumId w:val="0"/>
  </w:num>
  <w:num w:numId="13">
    <w:abstractNumId w:val="3"/>
  </w:num>
  <w:num w:numId="14">
    <w:abstractNumId w:val="6"/>
  </w:num>
  <w:num w:numId="15">
    <w:abstractNumId w:val="15"/>
  </w:num>
  <w:num w:numId="16">
    <w:abstractNumId w:val="3"/>
  </w:num>
  <w:num w:numId="17">
    <w:abstractNumId w:val="14"/>
  </w:num>
  <w:num w:numId="18">
    <w:abstractNumId w:val="13"/>
  </w:num>
  <w:num w:numId="19">
    <w:abstractNumId w:val="12"/>
  </w:num>
  <w:num w:numId="20">
    <w:abstractNumId w:val="4"/>
  </w:num>
  <w:num w:numId="21">
    <w:abstractNumId w:val="17"/>
  </w:num>
  <w:num w:numId="22">
    <w:abstractNumId w:val="5"/>
  </w:num>
  <w:num w:numId="23">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evenstine, Alyssa J">
    <w15:presenceInfo w15:providerId="AD" w15:userId="S-1-5-21-2589800181-1723214923-4271176276-279511"/>
  </w15:person>
  <w15:person w15:author="Amanda">
    <w15:presenceInfo w15:providerId="Windows Live" w15:userId="2fa23b9b6d486b6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12B9"/>
    <w:rsid w:val="0000304C"/>
    <w:rsid w:val="0000503B"/>
    <w:rsid w:val="00006173"/>
    <w:rsid w:val="00007275"/>
    <w:rsid w:val="000118A5"/>
    <w:rsid w:val="00011F3C"/>
    <w:rsid w:val="000134E0"/>
    <w:rsid w:val="00013C7E"/>
    <w:rsid w:val="000140BB"/>
    <w:rsid w:val="00015797"/>
    <w:rsid w:val="000161A2"/>
    <w:rsid w:val="00017D5D"/>
    <w:rsid w:val="00017D99"/>
    <w:rsid w:val="00022881"/>
    <w:rsid w:val="00022C19"/>
    <w:rsid w:val="00024322"/>
    <w:rsid w:val="00024B36"/>
    <w:rsid w:val="0002524D"/>
    <w:rsid w:val="0002545F"/>
    <w:rsid w:val="00025CF3"/>
    <w:rsid w:val="00026114"/>
    <w:rsid w:val="00026E69"/>
    <w:rsid w:val="00030210"/>
    <w:rsid w:val="00030CE6"/>
    <w:rsid w:val="00034BF0"/>
    <w:rsid w:val="00037A4F"/>
    <w:rsid w:val="000409E9"/>
    <w:rsid w:val="00041655"/>
    <w:rsid w:val="0004337F"/>
    <w:rsid w:val="00043B1F"/>
    <w:rsid w:val="00043FF4"/>
    <w:rsid w:val="00045870"/>
    <w:rsid w:val="00046F10"/>
    <w:rsid w:val="000511E3"/>
    <w:rsid w:val="000514B8"/>
    <w:rsid w:val="0005378A"/>
    <w:rsid w:val="00053852"/>
    <w:rsid w:val="000541F9"/>
    <w:rsid w:val="00055AD3"/>
    <w:rsid w:val="00055F5F"/>
    <w:rsid w:val="000562AE"/>
    <w:rsid w:val="00061DDE"/>
    <w:rsid w:val="000623D2"/>
    <w:rsid w:val="000624BC"/>
    <w:rsid w:val="00064D07"/>
    <w:rsid w:val="00064FE5"/>
    <w:rsid w:val="000662BB"/>
    <w:rsid w:val="00066BC1"/>
    <w:rsid w:val="00067CAC"/>
    <w:rsid w:val="0007012D"/>
    <w:rsid w:val="00070A67"/>
    <w:rsid w:val="0007250C"/>
    <w:rsid w:val="000736E4"/>
    <w:rsid w:val="00073FC8"/>
    <w:rsid w:val="00074B87"/>
    <w:rsid w:val="00074E8D"/>
    <w:rsid w:val="00074EC7"/>
    <w:rsid w:val="00075F1C"/>
    <w:rsid w:val="00076F90"/>
    <w:rsid w:val="00077558"/>
    <w:rsid w:val="00077822"/>
    <w:rsid w:val="00077C46"/>
    <w:rsid w:val="000806A1"/>
    <w:rsid w:val="000809A5"/>
    <w:rsid w:val="00080CA5"/>
    <w:rsid w:val="0008175A"/>
    <w:rsid w:val="0008417E"/>
    <w:rsid w:val="00084543"/>
    <w:rsid w:val="00084F2B"/>
    <w:rsid w:val="00085253"/>
    <w:rsid w:val="000853D7"/>
    <w:rsid w:val="00085994"/>
    <w:rsid w:val="00085F01"/>
    <w:rsid w:val="000873F9"/>
    <w:rsid w:val="00087DF5"/>
    <w:rsid w:val="000901AF"/>
    <w:rsid w:val="00094250"/>
    <w:rsid w:val="00094464"/>
    <w:rsid w:val="00095911"/>
    <w:rsid w:val="000977DA"/>
    <w:rsid w:val="000A08C6"/>
    <w:rsid w:val="000A291F"/>
    <w:rsid w:val="000A29A9"/>
    <w:rsid w:val="000A40C0"/>
    <w:rsid w:val="000A43D7"/>
    <w:rsid w:val="000A5311"/>
    <w:rsid w:val="000A56DF"/>
    <w:rsid w:val="000A6367"/>
    <w:rsid w:val="000B105D"/>
    <w:rsid w:val="000B1494"/>
    <w:rsid w:val="000B23A0"/>
    <w:rsid w:val="000B354F"/>
    <w:rsid w:val="000B3A4F"/>
    <w:rsid w:val="000B4144"/>
    <w:rsid w:val="000B441F"/>
    <w:rsid w:val="000B465C"/>
    <w:rsid w:val="000B6541"/>
    <w:rsid w:val="000B687F"/>
    <w:rsid w:val="000B6FCE"/>
    <w:rsid w:val="000B716D"/>
    <w:rsid w:val="000C116B"/>
    <w:rsid w:val="000C2F72"/>
    <w:rsid w:val="000C5180"/>
    <w:rsid w:val="000C6925"/>
    <w:rsid w:val="000C77E4"/>
    <w:rsid w:val="000C7B14"/>
    <w:rsid w:val="000D150F"/>
    <w:rsid w:val="000E043B"/>
    <w:rsid w:val="000E0823"/>
    <w:rsid w:val="000E0A47"/>
    <w:rsid w:val="000E0E6A"/>
    <w:rsid w:val="000E0F9F"/>
    <w:rsid w:val="000E6C5F"/>
    <w:rsid w:val="000E764E"/>
    <w:rsid w:val="000F180F"/>
    <w:rsid w:val="000F18CF"/>
    <w:rsid w:val="000F26F8"/>
    <w:rsid w:val="000F36F3"/>
    <w:rsid w:val="000F3ACA"/>
    <w:rsid w:val="000F3EC9"/>
    <w:rsid w:val="000F44C3"/>
    <w:rsid w:val="000F4A45"/>
    <w:rsid w:val="000F4DBB"/>
    <w:rsid w:val="000F6114"/>
    <w:rsid w:val="000F7440"/>
    <w:rsid w:val="00100E26"/>
    <w:rsid w:val="0010106F"/>
    <w:rsid w:val="00101170"/>
    <w:rsid w:val="00101AF2"/>
    <w:rsid w:val="001035F1"/>
    <w:rsid w:val="00103FC4"/>
    <w:rsid w:val="0010599E"/>
    <w:rsid w:val="0011073D"/>
    <w:rsid w:val="00111B8C"/>
    <w:rsid w:val="0011234E"/>
    <w:rsid w:val="00112404"/>
    <w:rsid w:val="00112A0C"/>
    <w:rsid w:val="001137CE"/>
    <w:rsid w:val="00113D54"/>
    <w:rsid w:val="00114B68"/>
    <w:rsid w:val="001151E8"/>
    <w:rsid w:val="00115514"/>
    <w:rsid w:val="00115E20"/>
    <w:rsid w:val="00115FA0"/>
    <w:rsid w:val="00116948"/>
    <w:rsid w:val="00116997"/>
    <w:rsid w:val="00117459"/>
    <w:rsid w:val="0011757D"/>
    <w:rsid w:val="001179DE"/>
    <w:rsid w:val="00117D0E"/>
    <w:rsid w:val="001207B0"/>
    <w:rsid w:val="00121625"/>
    <w:rsid w:val="00121AE6"/>
    <w:rsid w:val="00123621"/>
    <w:rsid w:val="00123644"/>
    <w:rsid w:val="00123929"/>
    <w:rsid w:val="0012410E"/>
    <w:rsid w:val="001241F4"/>
    <w:rsid w:val="00125103"/>
    <w:rsid w:val="001252FA"/>
    <w:rsid w:val="00125DEE"/>
    <w:rsid w:val="00125FAA"/>
    <w:rsid w:val="001260E1"/>
    <w:rsid w:val="0012758A"/>
    <w:rsid w:val="0012786B"/>
    <w:rsid w:val="00130377"/>
    <w:rsid w:val="00131A72"/>
    <w:rsid w:val="00132817"/>
    <w:rsid w:val="00132B07"/>
    <w:rsid w:val="001333BA"/>
    <w:rsid w:val="00135267"/>
    <w:rsid w:val="00135A8F"/>
    <w:rsid w:val="001378FF"/>
    <w:rsid w:val="0014200D"/>
    <w:rsid w:val="00142972"/>
    <w:rsid w:val="0014630D"/>
    <w:rsid w:val="001467F4"/>
    <w:rsid w:val="001472C7"/>
    <w:rsid w:val="0015125E"/>
    <w:rsid w:val="00151312"/>
    <w:rsid w:val="0015133E"/>
    <w:rsid w:val="00152075"/>
    <w:rsid w:val="0015245D"/>
    <w:rsid w:val="001525D1"/>
    <w:rsid w:val="0015392A"/>
    <w:rsid w:val="00153E24"/>
    <w:rsid w:val="00154DDB"/>
    <w:rsid w:val="0015570A"/>
    <w:rsid w:val="00155747"/>
    <w:rsid w:val="00155A42"/>
    <w:rsid w:val="00155B6A"/>
    <w:rsid w:val="00156108"/>
    <w:rsid w:val="00157AF7"/>
    <w:rsid w:val="00157C16"/>
    <w:rsid w:val="001603F9"/>
    <w:rsid w:val="00160BDC"/>
    <w:rsid w:val="00160C7C"/>
    <w:rsid w:val="00161107"/>
    <w:rsid w:val="00161247"/>
    <w:rsid w:val="00162A9D"/>
    <w:rsid w:val="001632E3"/>
    <w:rsid w:val="00163D4E"/>
    <w:rsid w:val="001663AF"/>
    <w:rsid w:val="00166A59"/>
    <w:rsid w:val="00166CD4"/>
    <w:rsid w:val="00166D52"/>
    <w:rsid w:val="0016789B"/>
    <w:rsid w:val="00167B1A"/>
    <w:rsid w:val="00170749"/>
    <w:rsid w:val="00171A92"/>
    <w:rsid w:val="00171D4B"/>
    <w:rsid w:val="00171FB1"/>
    <w:rsid w:val="00173279"/>
    <w:rsid w:val="00173C2E"/>
    <w:rsid w:val="00173FF6"/>
    <w:rsid w:val="00174AB1"/>
    <w:rsid w:val="00174BF0"/>
    <w:rsid w:val="001761C4"/>
    <w:rsid w:val="00177440"/>
    <w:rsid w:val="00180EC8"/>
    <w:rsid w:val="00180FA5"/>
    <w:rsid w:val="0018125F"/>
    <w:rsid w:val="0018130E"/>
    <w:rsid w:val="001815D7"/>
    <w:rsid w:val="00181A1D"/>
    <w:rsid w:val="00182EDE"/>
    <w:rsid w:val="00185D6B"/>
    <w:rsid w:val="00190408"/>
    <w:rsid w:val="001907F7"/>
    <w:rsid w:val="001911D6"/>
    <w:rsid w:val="001920DC"/>
    <w:rsid w:val="0019214D"/>
    <w:rsid w:val="00193DB4"/>
    <w:rsid w:val="00194D25"/>
    <w:rsid w:val="00196108"/>
    <w:rsid w:val="001966AB"/>
    <w:rsid w:val="00196C59"/>
    <w:rsid w:val="001A0C10"/>
    <w:rsid w:val="001A1050"/>
    <w:rsid w:val="001A1E2A"/>
    <w:rsid w:val="001A486D"/>
    <w:rsid w:val="001A6405"/>
    <w:rsid w:val="001A683A"/>
    <w:rsid w:val="001A7924"/>
    <w:rsid w:val="001B171C"/>
    <w:rsid w:val="001B2BCF"/>
    <w:rsid w:val="001B3770"/>
    <w:rsid w:val="001B3795"/>
    <w:rsid w:val="001B49D6"/>
    <w:rsid w:val="001B7C3D"/>
    <w:rsid w:val="001C3627"/>
    <w:rsid w:val="001C3C96"/>
    <w:rsid w:val="001C405D"/>
    <w:rsid w:val="001C4850"/>
    <w:rsid w:val="001C513D"/>
    <w:rsid w:val="001C5F68"/>
    <w:rsid w:val="001C6FA3"/>
    <w:rsid w:val="001C7208"/>
    <w:rsid w:val="001C7647"/>
    <w:rsid w:val="001D01C3"/>
    <w:rsid w:val="001D1838"/>
    <w:rsid w:val="001D2149"/>
    <w:rsid w:val="001D277A"/>
    <w:rsid w:val="001D56ED"/>
    <w:rsid w:val="001D7349"/>
    <w:rsid w:val="001D751B"/>
    <w:rsid w:val="001E04C5"/>
    <w:rsid w:val="001E1367"/>
    <w:rsid w:val="001E1C0B"/>
    <w:rsid w:val="001E201C"/>
    <w:rsid w:val="001E2357"/>
    <w:rsid w:val="001E3D91"/>
    <w:rsid w:val="001E677D"/>
    <w:rsid w:val="001E7C1F"/>
    <w:rsid w:val="001F1162"/>
    <w:rsid w:val="001F1D99"/>
    <w:rsid w:val="001F32AE"/>
    <w:rsid w:val="001F373E"/>
    <w:rsid w:val="001F399C"/>
    <w:rsid w:val="001F3D0A"/>
    <w:rsid w:val="001F3E52"/>
    <w:rsid w:val="001F43CD"/>
    <w:rsid w:val="001F4C29"/>
    <w:rsid w:val="001F5F0E"/>
    <w:rsid w:val="001F772C"/>
    <w:rsid w:val="001F7B39"/>
    <w:rsid w:val="00202675"/>
    <w:rsid w:val="00203262"/>
    <w:rsid w:val="00205E47"/>
    <w:rsid w:val="00211134"/>
    <w:rsid w:val="002118D8"/>
    <w:rsid w:val="00211C74"/>
    <w:rsid w:val="0021391C"/>
    <w:rsid w:val="00213F98"/>
    <w:rsid w:val="002147DA"/>
    <w:rsid w:val="002150DD"/>
    <w:rsid w:val="002172EB"/>
    <w:rsid w:val="002179AF"/>
    <w:rsid w:val="00221B19"/>
    <w:rsid w:val="002242EE"/>
    <w:rsid w:val="00225F69"/>
    <w:rsid w:val="00226A16"/>
    <w:rsid w:val="002304FA"/>
    <w:rsid w:val="00232313"/>
    <w:rsid w:val="0023296D"/>
    <w:rsid w:val="00232FEA"/>
    <w:rsid w:val="00234A72"/>
    <w:rsid w:val="00235792"/>
    <w:rsid w:val="00235A6C"/>
    <w:rsid w:val="00235CD7"/>
    <w:rsid w:val="00242380"/>
    <w:rsid w:val="002423C2"/>
    <w:rsid w:val="002448E6"/>
    <w:rsid w:val="00245230"/>
    <w:rsid w:val="00245AE8"/>
    <w:rsid w:val="00246F69"/>
    <w:rsid w:val="00247DC0"/>
    <w:rsid w:val="002500FA"/>
    <w:rsid w:val="00252431"/>
    <w:rsid w:val="00252EC9"/>
    <w:rsid w:val="00252F5C"/>
    <w:rsid w:val="00253F2B"/>
    <w:rsid w:val="00255CCE"/>
    <w:rsid w:val="00255DA9"/>
    <w:rsid w:val="00256A4F"/>
    <w:rsid w:val="0025746A"/>
    <w:rsid w:val="0025774D"/>
    <w:rsid w:val="00261395"/>
    <w:rsid w:val="00263EF9"/>
    <w:rsid w:val="002642F6"/>
    <w:rsid w:val="00264996"/>
    <w:rsid w:val="00264E45"/>
    <w:rsid w:val="002652A8"/>
    <w:rsid w:val="0026630C"/>
    <w:rsid w:val="00266C84"/>
    <w:rsid w:val="00267AAA"/>
    <w:rsid w:val="00271908"/>
    <w:rsid w:val="00272011"/>
    <w:rsid w:val="00273E47"/>
    <w:rsid w:val="00274742"/>
    <w:rsid w:val="00275185"/>
    <w:rsid w:val="00275D61"/>
    <w:rsid w:val="0027637C"/>
    <w:rsid w:val="00277DDB"/>
    <w:rsid w:val="002810D8"/>
    <w:rsid w:val="0028304E"/>
    <w:rsid w:val="00283C0F"/>
    <w:rsid w:val="00285CDA"/>
    <w:rsid w:val="002870B8"/>
    <w:rsid w:val="00287B38"/>
    <w:rsid w:val="00287CDD"/>
    <w:rsid w:val="00290784"/>
    <w:rsid w:val="00292E65"/>
    <w:rsid w:val="00293156"/>
    <w:rsid w:val="00295431"/>
    <w:rsid w:val="00296652"/>
    <w:rsid w:val="0029697B"/>
    <w:rsid w:val="00297D67"/>
    <w:rsid w:val="002A1EB1"/>
    <w:rsid w:val="002A2C7B"/>
    <w:rsid w:val="002A2D16"/>
    <w:rsid w:val="002A422A"/>
    <w:rsid w:val="002A42E2"/>
    <w:rsid w:val="002A4DAD"/>
    <w:rsid w:val="002A56A1"/>
    <w:rsid w:val="002A5913"/>
    <w:rsid w:val="002A7056"/>
    <w:rsid w:val="002A7165"/>
    <w:rsid w:val="002A7F58"/>
    <w:rsid w:val="002B0354"/>
    <w:rsid w:val="002B2C35"/>
    <w:rsid w:val="002B2C7D"/>
    <w:rsid w:val="002B32A5"/>
    <w:rsid w:val="002B357C"/>
    <w:rsid w:val="002B3BF8"/>
    <w:rsid w:val="002B50A4"/>
    <w:rsid w:val="002B5509"/>
    <w:rsid w:val="002B5B24"/>
    <w:rsid w:val="002B5EC7"/>
    <w:rsid w:val="002B6304"/>
    <w:rsid w:val="002B6EEE"/>
    <w:rsid w:val="002C0432"/>
    <w:rsid w:val="002C0995"/>
    <w:rsid w:val="002C367C"/>
    <w:rsid w:val="002C4904"/>
    <w:rsid w:val="002C5416"/>
    <w:rsid w:val="002C5A7D"/>
    <w:rsid w:val="002C6D31"/>
    <w:rsid w:val="002D1606"/>
    <w:rsid w:val="002D17CE"/>
    <w:rsid w:val="002D1F3A"/>
    <w:rsid w:val="002D2E2E"/>
    <w:rsid w:val="002D2F7C"/>
    <w:rsid w:val="002D311D"/>
    <w:rsid w:val="002D4188"/>
    <w:rsid w:val="002D42BE"/>
    <w:rsid w:val="002D5039"/>
    <w:rsid w:val="002D6027"/>
    <w:rsid w:val="002D61A2"/>
    <w:rsid w:val="002D6EBB"/>
    <w:rsid w:val="002D7060"/>
    <w:rsid w:val="002D7933"/>
    <w:rsid w:val="002D7F12"/>
    <w:rsid w:val="002D7F94"/>
    <w:rsid w:val="002E0A1C"/>
    <w:rsid w:val="002E0CB3"/>
    <w:rsid w:val="002E1621"/>
    <w:rsid w:val="002E2F1E"/>
    <w:rsid w:val="002E3485"/>
    <w:rsid w:val="002E494B"/>
    <w:rsid w:val="002E515F"/>
    <w:rsid w:val="002E5F08"/>
    <w:rsid w:val="002E7FC4"/>
    <w:rsid w:val="002F0C10"/>
    <w:rsid w:val="002F1207"/>
    <w:rsid w:val="002F2B78"/>
    <w:rsid w:val="002F3EB3"/>
    <w:rsid w:val="002F40E9"/>
    <w:rsid w:val="002F4580"/>
    <w:rsid w:val="002F601D"/>
    <w:rsid w:val="003005AA"/>
    <w:rsid w:val="003009A1"/>
    <w:rsid w:val="00300C01"/>
    <w:rsid w:val="003017D0"/>
    <w:rsid w:val="003020A4"/>
    <w:rsid w:val="00303A8C"/>
    <w:rsid w:val="00303E31"/>
    <w:rsid w:val="0030500F"/>
    <w:rsid w:val="00306934"/>
    <w:rsid w:val="00307A4F"/>
    <w:rsid w:val="003104B5"/>
    <w:rsid w:val="00310755"/>
    <w:rsid w:val="0031136A"/>
    <w:rsid w:val="00311EA5"/>
    <w:rsid w:val="00312B07"/>
    <w:rsid w:val="00313FE1"/>
    <w:rsid w:val="00314900"/>
    <w:rsid w:val="00314A99"/>
    <w:rsid w:val="00315527"/>
    <w:rsid w:val="00316A87"/>
    <w:rsid w:val="00316E2E"/>
    <w:rsid w:val="003176F1"/>
    <w:rsid w:val="00317D7E"/>
    <w:rsid w:val="0032191A"/>
    <w:rsid w:val="00321ABC"/>
    <w:rsid w:val="00322113"/>
    <w:rsid w:val="00322C9E"/>
    <w:rsid w:val="00322DF6"/>
    <w:rsid w:val="00323880"/>
    <w:rsid w:val="00325091"/>
    <w:rsid w:val="00325100"/>
    <w:rsid w:val="00325547"/>
    <w:rsid w:val="0032606E"/>
    <w:rsid w:val="00326473"/>
    <w:rsid w:val="00330E14"/>
    <w:rsid w:val="00331A9B"/>
    <w:rsid w:val="003325B9"/>
    <w:rsid w:val="00332968"/>
    <w:rsid w:val="00334BB6"/>
    <w:rsid w:val="00334FEB"/>
    <w:rsid w:val="003351AA"/>
    <w:rsid w:val="003353CA"/>
    <w:rsid w:val="0033542D"/>
    <w:rsid w:val="003378DC"/>
    <w:rsid w:val="0034092E"/>
    <w:rsid w:val="00340A25"/>
    <w:rsid w:val="003421EC"/>
    <w:rsid w:val="00345C28"/>
    <w:rsid w:val="00351AB1"/>
    <w:rsid w:val="00351DE0"/>
    <w:rsid w:val="00352834"/>
    <w:rsid w:val="0035299A"/>
    <w:rsid w:val="00353A03"/>
    <w:rsid w:val="00354ADE"/>
    <w:rsid w:val="003560AD"/>
    <w:rsid w:val="00356170"/>
    <w:rsid w:val="003574FA"/>
    <w:rsid w:val="00360DB7"/>
    <w:rsid w:val="00361070"/>
    <w:rsid w:val="003611EC"/>
    <w:rsid w:val="00361459"/>
    <w:rsid w:val="00363E27"/>
    <w:rsid w:val="00364A8D"/>
    <w:rsid w:val="00364E82"/>
    <w:rsid w:val="0036523F"/>
    <w:rsid w:val="00365C72"/>
    <w:rsid w:val="00366421"/>
    <w:rsid w:val="00366D84"/>
    <w:rsid w:val="00367440"/>
    <w:rsid w:val="00370EEE"/>
    <w:rsid w:val="00372A87"/>
    <w:rsid w:val="00372F24"/>
    <w:rsid w:val="003745AB"/>
    <w:rsid w:val="00375B4D"/>
    <w:rsid w:val="00375E87"/>
    <w:rsid w:val="00376742"/>
    <w:rsid w:val="003801A6"/>
    <w:rsid w:val="003806D4"/>
    <w:rsid w:val="00380D13"/>
    <w:rsid w:val="00380DB6"/>
    <w:rsid w:val="003816DC"/>
    <w:rsid w:val="00381DE7"/>
    <w:rsid w:val="0038236D"/>
    <w:rsid w:val="0038330D"/>
    <w:rsid w:val="00383827"/>
    <w:rsid w:val="00383ADA"/>
    <w:rsid w:val="003844AE"/>
    <w:rsid w:val="00384923"/>
    <w:rsid w:val="00384A46"/>
    <w:rsid w:val="003851BB"/>
    <w:rsid w:val="003855E6"/>
    <w:rsid w:val="0038600F"/>
    <w:rsid w:val="00386051"/>
    <w:rsid w:val="003869E6"/>
    <w:rsid w:val="00387F77"/>
    <w:rsid w:val="00390D4D"/>
    <w:rsid w:val="00391645"/>
    <w:rsid w:val="00391690"/>
    <w:rsid w:val="00394406"/>
    <w:rsid w:val="00394FFE"/>
    <w:rsid w:val="003969C3"/>
    <w:rsid w:val="00397555"/>
    <w:rsid w:val="00397D51"/>
    <w:rsid w:val="003A020C"/>
    <w:rsid w:val="003A0226"/>
    <w:rsid w:val="003A0265"/>
    <w:rsid w:val="003A05A8"/>
    <w:rsid w:val="003A1669"/>
    <w:rsid w:val="003A21A7"/>
    <w:rsid w:val="003A2255"/>
    <w:rsid w:val="003A2CBB"/>
    <w:rsid w:val="003A3391"/>
    <w:rsid w:val="003A34E5"/>
    <w:rsid w:val="003A6832"/>
    <w:rsid w:val="003B12F6"/>
    <w:rsid w:val="003B1A30"/>
    <w:rsid w:val="003B2617"/>
    <w:rsid w:val="003B38F6"/>
    <w:rsid w:val="003B3DFB"/>
    <w:rsid w:val="003B4ADC"/>
    <w:rsid w:val="003B5C71"/>
    <w:rsid w:val="003B6963"/>
    <w:rsid w:val="003B6EF2"/>
    <w:rsid w:val="003B7022"/>
    <w:rsid w:val="003C3E81"/>
    <w:rsid w:val="003C5FD8"/>
    <w:rsid w:val="003C796E"/>
    <w:rsid w:val="003D01EC"/>
    <w:rsid w:val="003D0220"/>
    <w:rsid w:val="003D0FCC"/>
    <w:rsid w:val="003D1143"/>
    <w:rsid w:val="003D260D"/>
    <w:rsid w:val="003D297F"/>
    <w:rsid w:val="003D2D69"/>
    <w:rsid w:val="003D33A6"/>
    <w:rsid w:val="003D3C57"/>
    <w:rsid w:val="003D5368"/>
    <w:rsid w:val="003D5B9F"/>
    <w:rsid w:val="003D78D8"/>
    <w:rsid w:val="003D7C52"/>
    <w:rsid w:val="003E09F8"/>
    <w:rsid w:val="003E0E86"/>
    <w:rsid w:val="003E2663"/>
    <w:rsid w:val="003E26A9"/>
    <w:rsid w:val="003E35BE"/>
    <w:rsid w:val="003E377F"/>
    <w:rsid w:val="003E3ABC"/>
    <w:rsid w:val="003E3C55"/>
    <w:rsid w:val="003E4320"/>
    <w:rsid w:val="003E4F16"/>
    <w:rsid w:val="003E55C4"/>
    <w:rsid w:val="003E794E"/>
    <w:rsid w:val="003F0468"/>
    <w:rsid w:val="003F12FC"/>
    <w:rsid w:val="003F2A95"/>
    <w:rsid w:val="003F54BD"/>
    <w:rsid w:val="003F70D5"/>
    <w:rsid w:val="004010D8"/>
    <w:rsid w:val="00401995"/>
    <w:rsid w:val="00402CCD"/>
    <w:rsid w:val="00404E88"/>
    <w:rsid w:val="004055D6"/>
    <w:rsid w:val="00407FE2"/>
    <w:rsid w:val="00407FE3"/>
    <w:rsid w:val="0041046F"/>
    <w:rsid w:val="0041074E"/>
    <w:rsid w:val="00410B24"/>
    <w:rsid w:val="00410D6C"/>
    <w:rsid w:val="004115FE"/>
    <w:rsid w:val="00411D35"/>
    <w:rsid w:val="004125DB"/>
    <w:rsid w:val="00412A52"/>
    <w:rsid w:val="00413046"/>
    <w:rsid w:val="00414002"/>
    <w:rsid w:val="00414A49"/>
    <w:rsid w:val="004150C8"/>
    <w:rsid w:val="00415256"/>
    <w:rsid w:val="00415B2A"/>
    <w:rsid w:val="00415CB6"/>
    <w:rsid w:val="00415E98"/>
    <w:rsid w:val="004163D6"/>
    <w:rsid w:val="00416E36"/>
    <w:rsid w:val="0041789B"/>
    <w:rsid w:val="00417B2E"/>
    <w:rsid w:val="00420BFA"/>
    <w:rsid w:val="00422A58"/>
    <w:rsid w:val="00423FE7"/>
    <w:rsid w:val="00425915"/>
    <w:rsid w:val="004264F7"/>
    <w:rsid w:val="004267AD"/>
    <w:rsid w:val="004274A8"/>
    <w:rsid w:val="00431D45"/>
    <w:rsid w:val="00432291"/>
    <w:rsid w:val="00433631"/>
    <w:rsid w:val="00434040"/>
    <w:rsid w:val="00434ACE"/>
    <w:rsid w:val="00435DE1"/>
    <w:rsid w:val="00436731"/>
    <w:rsid w:val="00436C89"/>
    <w:rsid w:val="00437A17"/>
    <w:rsid w:val="00442B53"/>
    <w:rsid w:val="00442DFE"/>
    <w:rsid w:val="00443855"/>
    <w:rsid w:val="004448EB"/>
    <w:rsid w:val="004451E8"/>
    <w:rsid w:val="004457C8"/>
    <w:rsid w:val="004467FC"/>
    <w:rsid w:val="004468A5"/>
    <w:rsid w:val="00447390"/>
    <w:rsid w:val="00447C66"/>
    <w:rsid w:val="004503BE"/>
    <w:rsid w:val="00450B67"/>
    <w:rsid w:val="00452203"/>
    <w:rsid w:val="004536C3"/>
    <w:rsid w:val="00453A05"/>
    <w:rsid w:val="00454726"/>
    <w:rsid w:val="00454D96"/>
    <w:rsid w:val="00455A15"/>
    <w:rsid w:val="00455E3F"/>
    <w:rsid w:val="00456627"/>
    <w:rsid w:val="00457101"/>
    <w:rsid w:val="00457724"/>
    <w:rsid w:val="0046274E"/>
    <w:rsid w:val="00462BB6"/>
    <w:rsid w:val="004635C7"/>
    <w:rsid w:val="004637E2"/>
    <w:rsid w:val="00463B47"/>
    <w:rsid w:val="00463D38"/>
    <w:rsid w:val="00465484"/>
    <w:rsid w:val="004659B1"/>
    <w:rsid w:val="004661A6"/>
    <w:rsid w:val="00466FC2"/>
    <w:rsid w:val="00467A12"/>
    <w:rsid w:val="00471A1D"/>
    <w:rsid w:val="00471B24"/>
    <w:rsid w:val="00471D3C"/>
    <w:rsid w:val="004732D0"/>
    <w:rsid w:val="0047337E"/>
    <w:rsid w:val="00473636"/>
    <w:rsid w:val="004741CA"/>
    <w:rsid w:val="004752B4"/>
    <w:rsid w:val="004753F3"/>
    <w:rsid w:val="00475982"/>
    <w:rsid w:val="0048006C"/>
    <w:rsid w:val="0048178A"/>
    <w:rsid w:val="004820FB"/>
    <w:rsid w:val="00482A67"/>
    <w:rsid w:val="00482CD3"/>
    <w:rsid w:val="00482EB8"/>
    <w:rsid w:val="0048300A"/>
    <w:rsid w:val="004868B9"/>
    <w:rsid w:val="00487824"/>
    <w:rsid w:val="00490119"/>
    <w:rsid w:val="0049055A"/>
    <w:rsid w:val="00490668"/>
    <w:rsid w:val="0049116E"/>
    <w:rsid w:val="00492A04"/>
    <w:rsid w:val="00493309"/>
    <w:rsid w:val="00493D4B"/>
    <w:rsid w:val="004950FA"/>
    <w:rsid w:val="00495AAF"/>
    <w:rsid w:val="00496DA2"/>
    <w:rsid w:val="00497249"/>
    <w:rsid w:val="0049771B"/>
    <w:rsid w:val="00497F5B"/>
    <w:rsid w:val="004A051D"/>
    <w:rsid w:val="004A05AC"/>
    <w:rsid w:val="004A15F1"/>
    <w:rsid w:val="004A163B"/>
    <w:rsid w:val="004A2EC0"/>
    <w:rsid w:val="004A3C38"/>
    <w:rsid w:val="004A40A9"/>
    <w:rsid w:val="004A556D"/>
    <w:rsid w:val="004A579D"/>
    <w:rsid w:val="004A5FC3"/>
    <w:rsid w:val="004A7118"/>
    <w:rsid w:val="004A75AA"/>
    <w:rsid w:val="004A78E1"/>
    <w:rsid w:val="004A7B96"/>
    <w:rsid w:val="004B03B5"/>
    <w:rsid w:val="004B212D"/>
    <w:rsid w:val="004B3AE7"/>
    <w:rsid w:val="004B3BA1"/>
    <w:rsid w:val="004B4558"/>
    <w:rsid w:val="004B5D4E"/>
    <w:rsid w:val="004B641F"/>
    <w:rsid w:val="004B74D2"/>
    <w:rsid w:val="004C0008"/>
    <w:rsid w:val="004C0E3B"/>
    <w:rsid w:val="004C11FC"/>
    <w:rsid w:val="004C2E28"/>
    <w:rsid w:val="004C4C79"/>
    <w:rsid w:val="004C4EFC"/>
    <w:rsid w:val="004C57D4"/>
    <w:rsid w:val="004C61DE"/>
    <w:rsid w:val="004C703C"/>
    <w:rsid w:val="004C72EA"/>
    <w:rsid w:val="004C7890"/>
    <w:rsid w:val="004D2B03"/>
    <w:rsid w:val="004D3832"/>
    <w:rsid w:val="004D4504"/>
    <w:rsid w:val="004D47F8"/>
    <w:rsid w:val="004D4D1E"/>
    <w:rsid w:val="004D636A"/>
    <w:rsid w:val="004D6CD6"/>
    <w:rsid w:val="004D7343"/>
    <w:rsid w:val="004D76F2"/>
    <w:rsid w:val="004E006F"/>
    <w:rsid w:val="004E095D"/>
    <w:rsid w:val="004E11B3"/>
    <w:rsid w:val="004E159F"/>
    <w:rsid w:val="004E24F4"/>
    <w:rsid w:val="004E29B7"/>
    <w:rsid w:val="004E319C"/>
    <w:rsid w:val="004E46BC"/>
    <w:rsid w:val="004E49FF"/>
    <w:rsid w:val="004E660C"/>
    <w:rsid w:val="004E668A"/>
    <w:rsid w:val="004E6B6D"/>
    <w:rsid w:val="004E7FD3"/>
    <w:rsid w:val="004F0ACC"/>
    <w:rsid w:val="004F1967"/>
    <w:rsid w:val="004F1BAD"/>
    <w:rsid w:val="004F280F"/>
    <w:rsid w:val="004F470B"/>
    <w:rsid w:val="004F5484"/>
    <w:rsid w:val="004F66B5"/>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0BE"/>
    <w:rsid w:val="00507A58"/>
    <w:rsid w:val="00511738"/>
    <w:rsid w:val="00512904"/>
    <w:rsid w:val="00512B66"/>
    <w:rsid w:val="00513A03"/>
    <w:rsid w:val="005146E7"/>
    <w:rsid w:val="00514FCF"/>
    <w:rsid w:val="005153DB"/>
    <w:rsid w:val="0051723A"/>
    <w:rsid w:val="00517845"/>
    <w:rsid w:val="00520E18"/>
    <w:rsid w:val="00521677"/>
    <w:rsid w:val="00521A1A"/>
    <w:rsid w:val="00521D69"/>
    <w:rsid w:val="00522458"/>
    <w:rsid w:val="005227A4"/>
    <w:rsid w:val="00523D61"/>
    <w:rsid w:val="005243AE"/>
    <w:rsid w:val="00524EDC"/>
    <w:rsid w:val="00526E0F"/>
    <w:rsid w:val="00531308"/>
    <w:rsid w:val="0053310F"/>
    <w:rsid w:val="00533B11"/>
    <w:rsid w:val="00533F33"/>
    <w:rsid w:val="005347C0"/>
    <w:rsid w:val="00535B6B"/>
    <w:rsid w:val="00537124"/>
    <w:rsid w:val="00537490"/>
    <w:rsid w:val="0054047F"/>
    <w:rsid w:val="00540874"/>
    <w:rsid w:val="00540D54"/>
    <w:rsid w:val="005415A8"/>
    <w:rsid w:val="00541ACD"/>
    <w:rsid w:val="005423E1"/>
    <w:rsid w:val="00542DB4"/>
    <w:rsid w:val="00542EFB"/>
    <w:rsid w:val="005430B4"/>
    <w:rsid w:val="0054316C"/>
    <w:rsid w:val="005439C7"/>
    <w:rsid w:val="00544191"/>
    <w:rsid w:val="00544271"/>
    <w:rsid w:val="005456AB"/>
    <w:rsid w:val="00545B8B"/>
    <w:rsid w:val="00546767"/>
    <w:rsid w:val="005473AD"/>
    <w:rsid w:val="00550D8A"/>
    <w:rsid w:val="00555281"/>
    <w:rsid w:val="005603F7"/>
    <w:rsid w:val="0056124E"/>
    <w:rsid w:val="005614A5"/>
    <w:rsid w:val="00561C86"/>
    <w:rsid w:val="00562CB6"/>
    <w:rsid w:val="005630A8"/>
    <w:rsid w:val="00563738"/>
    <w:rsid w:val="0056756B"/>
    <w:rsid w:val="00567858"/>
    <w:rsid w:val="005678D0"/>
    <w:rsid w:val="005705D2"/>
    <w:rsid w:val="00572EA9"/>
    <w:rsid w:val="00575478"/>
    <w:rsid w:val="00575D07"/>
    <w:rsid w:val="005801A5"/>
    <w:rsid w:val="00583533"/>
    <w:rsid w:val="005836DC"/>
    <w:rsid w:val="005843F2"/>
    <w:rsid w:val="00584E5D"/>
    <w:rsid w:val="00585340"/>
    <w:rsid w:val="00585A73"/>
    <w:rsid w:val="00586D21"/>
    <w:rsid w:val="0059131B"/>
    <w:rsid w:val="00591B02"/>
    <w:rsid w:val="0059208E"/>
    <w:rsid w:val="00592503"/>
    <w:rsid w:val="00594A06"/>
    <w:rsid w:val="00595E0B"/>
    <w:rsid w:val="00596651"/>
    <w:rsid w:val="00596671"/>
    <w:rsid w:val="00597196"/>
    <w:rsid w:val="00597685"/>
    <w:rsid w:val="005A085D"/>
    <w:rsid w:val="005A181E"/>
    <w:rsid w:val="005A20E3"/>
    <w:rsid w:val="005A2DEC"/>
    <w:rsid w:val="005A2E0C"/>
    <w:rsid w:val="005A32E1"/>
    <w:rsid w:val="005A3579"/>
    <w:rsid w:val="005A387B"/>
    <w:rsid w:val="005A7E37"/>
    <w:rsid w:val="005B019D"/>
    <w:rsid w:val="005B25BC"/>
    <w:rsid w:val="005B2EC3"/>
    <w:rsid w:val="005B3DC6"/>
    <w:rsid w:val="005B45BD"/>
    <w:rsid w:val="005B486D"/>
    <w:rsid w:val="005B5630"/>
    <w:rsid w:val="005B64B1"/>
    <w:rsid w:val="005B66FF"/>
    <w:rsid w:val="005B71C9"/>
    <w:rsid w:val="005B7AFC"/>
    <w:rsid w:val="005B7FB9"/>
    <w:rsid w:val="005C0341"/>
    <w:rsid w:val="005C2380"/>
    <w:rsid w:val="005C3610"/>
    <w:rsid w:val="005C414B"/>
    <w:rsid w:val="005C4AC7"/>
    <w:rsid w:val="005C503A"/>
    <w:rsid w:val="005C7C07"/>
    <w:rsid w:val="005D0A04"/>
    <w:rsid w:val="005D0DE7"/>
    <w:rsid w:val="005D2A27"/>
    <w:rsid w:val="005D45CB"/>
    <w:rsid w:val="005D497C"/>
    <w:rsid w:val="005D5DD2"/>
    <w:rsid w:val="005D6B41"/>
    <w:rsid w:val="005D7B75"/>
    <w:rsid w:val="005E00ED"/>
    <w:rsid w:val="005E1912"/>
    <w:rsid w:val="005E1E9C"/>
    <w:rsid w:val="005E2666"/>
    <w:rsid w:val="005E3A23"/>
    <w:rsid w:val="005E3AA9"/>
    <w:rsid w:val="005E4211"/>
    <w:rsid w:val="005E5018"/>
    <w:rsid w:val="005E5498"/>
    <w:rsid w:val="005E6539"/>
    <w:rsid w:val="005F3EFA"/>
    <w:rsid w:val="005F4223"/>
    <w:rsid w:val="005F51A0"/>
    <w:rsid w:val="005F6392"/>
    <w:rsid w:val="005F711B"/>
    <w:rsid w:val="006015A3"/>
    <w:rsid w:val="00602313"/>
    <w:rsid w:val="00602646"/>
    <w:rsid w:val="0060273C"/>
    <w:rsid w:val="00604CC7"/>
    <w:rsid w:val="00605C90"/>
    <w:rsid w:val="00606C85"/>
    <w:rsid w:val="0060772C"/>
    <w:rsid w:val="00610AA3"/>
    <w:rsid w:val="00611DFF"/>
    <w:rsid w:val="006133B4"/>
    <w:rsid w:val="00614A99"/>
    <w:rsid w:val="0061508D"/>
    <w:rsid w:val="0061534D"/>
    <w:rsid w:val="006154F3"/>
    <w:rsid w:val="00615754"/>
    <w:rsid w:val="006163C6"/>
    <w:rsid w:val="00620866"/>
    <w:rsid w:val="00620E77"/>
    <w:rsid w:val="006227E3"/>
    <w:rsid w:val="00622963"/>
    <w:rsid w:val="00622F05"/>
    <w:rsid w:val="00623471"/>
    <w:rsid w:val="0062356C"/>
    <w:rsid w:val="0062545B"/>
    <w:rsid w:val="0062658F"/>
    <w:rsid w:val="00626A69"/>
    <w:rsid w:val="00626D6D"/>
    <w:rsid w:val="00627AF5"/>
    <w:rsid w:val="006300AA"/>
    <w:rsid w:val="00630174"/>
    <w:rsid w:val="006305EB"/>
    <w:rsid w:val="0063099A"/>
    <w:rsid w:val="00631162"/>
    <w:rsid w:val="0063249D"/>
    <w:rsid w:val="0063579C"/>
    <w:rsid w:val="00636924"/>
    <w:rsid w:val="00636AFF"/>
    <w:rsid w:val="00636F58"/>
    <w:rsid w:val="0064110E"/>
    <w:rsid w:val="00641A2E"/>
    <w:rsid w:val="0064283E"/>
    <w:rsid w:val="00642D41"/>
    <w:rsid w:val="00642F76"/>
    <w:rsid w:val="00646F87"/>
    <w:rsid w:val="006474F7"/>
    <w:rsid w:val="00647C5E"/>
    <w:rsid w:val="0065072B"/>
    <w:rsid w:val="00651BA5"/>
    <w:rsid w:val="00652E43"/>
    <w:rsid w:val="00653791"/>
    <w:rsid w:val="006545AC"/>
    <w:rsid w:val="0065486E"/>
    <w:rsid w:val="00655806"/>
    <w:rsid w:val="00657CBC"/>
    <w:rsid w:val="0066090D"/>
    <w:rsid w:val="006614B3"/>
    <w:rsid w:val="00661776"/>
    <w:rsid w:val="00661D9D"/>
    <w:rsid w:val="006636F0"/>
    <w:rsid w:val="00664494"/>
    <w:rsid w:val="00664691"/>
    <w:rsid w:val="006648A1"/>
    <w:rsid w:val="00664EE5"/>
    <w:rsid w:val="006653E2"/>
    <w:rsid w:val="00665530"/>
    <w:rsid w:val="00667139"/>
    <w:rsid w:val="006673A0"/>
    <w:rsid w:val="006676B0"/>
    <w:rsid w:val="00670816"/>
    <w:rsid w:val="00670F65"/>
    <w:rsid w:val="00671887"/>
    <w:rsid w:val="0067226E"/>
    <w:rsid w:val="00672F14"/>
    <w:rsid w:val="00674767"/>
    <w:rsid w:val="006765D5"/>
    <w:rsid w:val="00676997"/>
    <w:rsid w:val="00676CA4"/>
    <w:rsid w:val="006770F8"/>
    <w:rsid w:val="00677946"/>
    <w:rsid w:val="00680759"/>
    <w:rsid w:val="00681450"/>
    <w:rsid w:val="00682838"/>
    <w:rsid w:val="00683644"/>
    <w:rsid w:val="006846D5"/>
    <w:rsid w:val="006853C8"/>
    <w:rsid w:val="00686500"/>
    <w:rsid w:val="00687739"/>
    <w:rsid w:val="00690121"/>
    <w:rsid w:val="006905E3"/>
    <w:rsid w:val="00691DB2"/>
    <w:rsid w:val="00692552"/>
    <w:rsid w:val="00692D4E"/>
    <w:rsid w:val="006942D4"/>
    <w:rsid w:val="006943E6"/>
    <w:rsid w:val="006948B5"/>
    <w:rsid w:val="00695A22"/>
    <w:rsid w:val="00696760"/>
    <w:rsid w:val="006977EC"/>
    <w:rsid w:val="006A0BBF"/>
    <w:rsid w:val="006A11A4"/>
    <w:rsid w:val="006A25F7"/>
    <w:rsid w:val="006A3641"/>
    <w:rsid w:val="006A38C8"/>
    <w:rsid w:val="006A3BAB"/>
    <w:rsid w:val="006A431F"/>
    <w:rsid w:val="006A44E3"/>
    <w:rsid w:val="006A45F1"/>
    <w:rsid w:val="006A5F1F"/>
    <w:rsid w:val="006A73AF"/>
    <w:rsid w:val="006A7835"/>
    <w:rsid w:val="006B0738"/>
    <w:rsid w:val="006B0B07"/>
    <w:rsid w:val="006B134E"/>
    <w:rsid w:val="006B1B44"/>
    <w:rsid w:val="006B1CBD"/>
    <w:rsid w:val="006B219D"/>
    <w:rsid w:val="006B28AF"/>
    <w:rsid w:val="006B36E5"/>
    <w:rsid w:val="006B385F"/>
    <w:rsid w:val="006B3F12"/>
    <w:rsid w:val="006B4174"/>
    <w:rsid w:val="006B4C0C"/>
    <w:rsid w:val="006B6133"/>
    <w:rsid w:val="006B6FC3"/>
    <w:rsid w:val="006B7087"/>
    <w:rsid w:val="006C1817"/>
    <w:rsid w:val="006C36CC"/>
    <w:rsid w:val="006C3AD1"/>
    <w:rsid w:val="006C56EF"/>
    <w:rsid w:val="006C57F5"/>
    <w:rsid w:val="006C66B8"/>
    <w:rsid w:val="006C7776"/>
    <w:rsid w:val="006D117D"/>
    <w:rsid w:val="006D4301"/>
    <w:rsid w:val="006D434D"/>
    <w:rsid w:val="006D550E"/>
    <w:rsid w:val="006D55E6"/>
    <w:rsid w:val="006D575D"/>
    <w:rsid w:val="006D7F01"/>
    <w:rsid w:val="006E0C95"/>
    <w:rsid w:val="006E241A"/>
    <w:rsid w:val="006E2DA0"/>
    <w:rsid w:val="006E4CA0"/>
    <w:rsid w:val="006E5E05"/>
    <w:rsid w:val="006E723B"/>
    <w:rsid w:val="006F100D"/>
    <w:rsid w:val="006F2166"/>
    <w:rsid w:val="006F28CE"/>
    <w:rsid w:val="006F2B1B"/>
    <w:rsid w:val="006F41ED"/>
    <w:rsid w:val="006F5B54"/>
    <w:rsid w:val="006F69A0"/>
    <w:rsid w:val="006F6DD6"/>
    <w:rsid w:val="006F7963"/>
    <w:rsid w:val="0070064B"/>
    <w:rsid w:val="007006AC"/>
    <w:rsid w:val="007010F6"/>
    <w:rsid w:val="00701199"/>
    <w:rsid w:val="00701304"/>
    <w:rsid w:val="00701331"/>
    <w:rsid w:val="0070217E"/>
    <w:rsid w:val="00703B82"/>
    <w:rsid w:val="00703B8B"/>
    <w:rsid w:val="00704227"/>
    <w:rsid w:val="0070574F"/>
    <w:rsid w:val="00706023"/>
    <w:rsid w:val="007063D5"/>
    <w:rsid w:val="00707084"/>
    <w:rsid w:val="007073DB"/>
    <w:rsid w:val="007074A2"/>
    <w:rsid w:val="00707EA7"/>
    <w:rsid w:val="00710BC3"/>
    <w:rsid w:val="00711007"/>
    <w:rsid w:val="00711BF5"/>
    <w:rsid w:val="00712E31"/>
    <w:rsid w:val="007135FD"/>
    <w:rsid w:val="0071454B"/>
    <w:rsid w:val="00714581"/>
    <w:rsid w:val="0071511A"/>
    <w:rsid w:val="00715263"/>
    <w:rsid w:val="007169A0"/>
    <w:rsid w:val="00716C42"/>
    <w:rsid w:val="00716DC9"/>
    <w:rsid w:val="0071768D"/>
    <w:rsid w:val="007202B9"/>
    <w:rsid w:val="0072031E"/>
    <w:rsid w:val="00722D52"/>
    <w:rsid w:val="00724BF1"/>
    <w:rsid w:val="0072646E"/>
    <w:rsid w:val="00726729"/>
    <w:rsid w:val="007275A8"/>
    <w:rsid w:val="00730204"/>
    <w:rsid w:val="00730DD0"/>
    <w:rsid w:val="00731CF3"/>
    <w:rsid w:val="007325C7"/>
    <w:rsid w:val="00732901"/>
    <w:rsid w:val="00733D17"/>
    <w:rsid w:val="00734138"/>
    <w:rsid w:val="007352A5"/>
    <w:rsid w:val="007369AF"/>
    <w:rsid w:val="00736A1A"/>
    <w:rsid w:val="00740140"/>
    <w:rsid w:val="0074075B"/>
    <w:rsid w:val="00740A27"/>
    <w:rsid w:val="00740D70"/>
    <w:rsid w:val="007415B4"/>
    <w:rsid w:val="00742E5C"/>
    <w:rsid w:val="007430A5"/>
    <w:rsid w:val="00743248"/>
    <w:rsid w:val="0074367D"/>
    <w:rsid w:val="00743974"/>
    <w:rsid w:val="00744776"/>
    <w:rsid w:val="00745551"/>
    <w:rsid w:val="007455D9"/>
    <w:rsid w:val="00746076"/>
    <w:rsid w:val="00746BD0"/>
    <w:rsid w:val="00747CE6"/>
    <w:rsid w:val="007502A9"/>
    <w:rsid w:val="00752593"/>
    <w:rsid w:val="00754CFA"/>
    <w:rsid w:val="00754F96"/>
    <w:rsid w:val="007579D3"/>
    <w:rsid w:val="00762C4C"/>
    <w:rsid w:val="007636E1"/>
    <w:rsid w:val="00764CA4"/>
    <w:rsid w:val="007652C8"/>
    <w:rsid w:val="007660E4"/>
    <w:rsid w:val="007663CB"/>
    <w:rsid w:val="007700FB"/>
    <w:rsid w:val="00770EBD"/>
    <w:rsid w:val="0077101A"/>
    <w:rsid w:val="00772912"/>
    <w:rsid w:val="00772D96"/>
    <w:rsid w:val="00774120"/>
    <w:rsid w:val="007748BD"/>
    <w:rsid w:val="00777247"/>
    <w:rsid w:val="007773D3"/>
    <w:rsid w:val="00777E82"/>
    <w:rsid w:val="00781C78"/>
    <w:rsid w:val="0078210B"/>
    <w:rsid w:val="007831C2"/>
    <w:rsid w:val="0078464A"/>
    <w:rsid w:val="00785012"/>
    <w:rsid w:val="00785437"/>
    <w:rsid w:val="0078545E"/>
    <w:rsid w:val="0078576A"/>
    <w:rsid w:val="00786B67"/>
    <w:rsid w:val="00786CA5"/>
    <w:rsid w:val="00787AB8"/>
    <w:rsid w:val="0079060C"/>
    <w:rsid w:val="00792731"/>
    <w:rsid w:val="00792D44"/>
    <w:rsid w:val="0079304C"/>
    <w:rsid w:val="00793606"/>
    <w:rsid w:val="00797F46"/>
    <w:rsid w:val="007A248F"/>
    <w:rsid w:val="007A3FB6"/>
    <w:rsid w:val="007A4DD8"/>
    <w:rsid w:val="007A4F6A"/>
    <w:rsid w:val="007A6EAA"/>
    <w:rsid w:val="007A73E0"/>
    <w:rsid w:val="007A790D"/>
    <w:rsid w:val="007A7C5F"/>
    <w:rsid w:val="007B00E8"/>
    <w:rsid w:val="007B0D05"/>
    <w:rsid w:val="007B0F09"/>
    <w:rsid w:val="007B20DA"/>
    <w:rsid w:val="007B2EB3"/>
    <w:rsid w:val="007B3C8F"/>
    <w:rsid w:val="007B40F8"/>
    <w:rsid w:val="007B4A75"/>
    <w:rsid w:val="007B5EB3"/>
    <w:rsid w:val="007B6034"/>
    <w:rsid w:val="007B6E2F"/>
    <w:rsid w:val="007C0FE3"/>
    <w:rsid w:val="007C1545"/>
    <w:rsid w:val="007C16E5"/>
    <w:rsid w:val="007C26C9"/>
    <w:rsid w:val="007C3917"/>
    <w:rsid w:val="007C3B98"/>
    <w:rsid w:val="007C535C"/>
    <w:rsid w:val="007C549B"/>
    <w:rsid w:val="007C6C45"/>
    <w:rsid w:val="007C6E9E"/>
    <w:rsid w:val="007C7EBC"/>
    <w:rsid w:val="007D2F53"/>
    <w:rsid w:val="007D2FD9"/>
    <w:rsid w:val="007D4033"/>
    <w:rsid w:val="007D42E5"/>
    <w:rsid w:val="007D5A26"/>
    <w:rsid w:val="007D61B8"/>
    <w:rsid w:val="007D6E20"/>
    <w:rsid w:val="007D776A"/>
    <w:rsid w:val="007E21FB"/>
    <w:rsid w:val="007E2A13"/>
    <w:rsid w:val="007E4B0A"/>
    <w:rsid w:val="007E698B"/>
    <w:rsid w:val="007E6D8D"/>
    <w:rsid w:val="007E7E73"/>
    <w:rsid w:val="007F07C1"/>
    <w:rsid w:val="007F0C72"/>
    <w:rsid w:val="007F17ED"/>
    <w:rsid w:val="007F2318"/>
    <w:rsid w:val="007F3B6D"/>
    <w:rsid w:val="007F4707"/>
    <w:rsid w:val="007F5E56"/>
    <w:rsid w:val="007F6F52"/>
    <w:rsid w:val="007F7865"/>
    <w:rsid w:val="00801302"/>
    <w:rsid w:val="008017D4"/>
    <w:rsid w:val="00803130"/>
    <w:rsid w:val="00803F90"/>
    <w:rsid w:val="00806B0C"/>
    <w:rsid w:val="008079AF"/>
    <w:rsid w:val="00807E08"/>
    <w:rsid w:val="00810BE6"/>
    <w:rsid w:val="0081176B"/>
    <w:rsid w:val="0081290C"/>
    <w:rsid w:val="0081328C"/>
    <w:rsid w:val="008136CD"/>
    <w:rsid w:val="00813F20"/>
    <w:rsid w:val="008141E1"/>
    <w:rsid w:val="0081470A"/>
    <w:rsid w:val="00814A4A"/>
    <w:rsid w:val="00814DBF"/>
    <w:rsid w:val="00816C3C"/>
    <w:rsid w:val="00820ED4"/>
    <w:rsid w:val="00821503"/>
    <w:rsid w:val="00821A3D"/>
    <w:rsid w:val="00821BAC"/>
    <w:rsid w:val="00822D20"/>
    <w:rsid w:val="008252C4"/>
    <w:rsid w:val="008252E5"/>
    <w:rsid w:val="008258B1"/>
    <w:rsid w:val="00826494"/>
    <w:rsid w:val="00827331"/>
    <w:rsid w:val="00832F6E"/>
    <w:rsid w:val="00832FD4"/>
    <w:rsid w:val="008353A8"/>
    <w:rsid w:val="00837006"/>
    <w:rsid w:val="008431D2"/>
    <w:rsid w:val="008433D0"/>
    <w:rsid w:val="0084392D"/>
    <w:rsid w:val="00843B81"/>
    <w:rsid w:val="00843FAF"/>
    <w:rsid w:val="008446D6"/>
    <w:rsid w:val="008448FF"/>
    <w:rsid w:val="008458B9"/>
    <w:rsid w:val="00845F34"/>
    <w:rsid w:val="0084714F"/>
    <w:rsid w:val="008506A2"/>
    <w:rsid w:val="00851378"/>
    <w:rsid w:val="00851A92"/>
    <w:rsid w:val="00853217"/>
    <w:rsid w:val="00853517"/>
    <w:rsid w:val="008546C4"/>
    <w:rsid w:val="00854AE2"/>
    <w:rsid w:val="00854C68"/>
    <w:rsid w:val="00855877"/>
    <w:rsid w:val="00855F12"/>
    <w:rsid w:val="00860026"/>
    <w:rsid w:val="00861A45"/>
    <w:rsid w:val="00861E61"/>
    <w:rsid w:val="00863A90"/>
    <w:rsid w:val="00864E00"/>
    <w:rsid w:val="00866F7D"/>
    <w:rsid w:val="00870BCC"/>
    <w:rsid w:val="00872800"/>
    <w:rsid w:val="00872CD6"/>
    <w:rsid w:val="00874617"/>
    <w:rsid w:val="00874A06"/>
    <w:rsid w:val="00875C1D"/>
    <w:rsid w:val="00876B6D"/>
    <w:rsid w:val="008778BC"/>
    <w:rsid w:val="008822A1"/>
    <w:rsid w:val="008826C4"/>
    <w:rsid w:val="00883313"/>
    <w:rsid w:val="008839AB"/>
    <w:rsid w:val="00890059"/>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114"/>
    <w:rsid w:val="008A5B23"/>
    <w:rsid w:val="008A68F3"/>
    <w:rsid w:val="008B0A9E"/>
    <w:rsid w:val="008B2157"/>
    <w:rsid w:val="008B2CAA"/>
    <w:rsid w:val="008B3F19"/>
    <w:rsid w:val="008B429D"/>
    <w:rsid w:val="008B50A9"/>
    <w:rsid w:val="008B54F0"/>
    <w:rsid w:val="008B64CA"/>
    <w:rsid w:val="008B70F6"/>
    <w:rsid w:val="008C0797"/>
    <w:rsid w:val="008C0CFC"/>
    <w:rsid w:val="008C0CFF"/>
    <w:rsid w:val="008C334E"/>
    <w:rsid w:val="008C4C6B"/>
    <w:rsid w:val="008C4D9C"/>
    <w:rsid w:val="008C5852"/>
    <w:rsid w:val="008D09CA"/>
    <w:rsid w:val="008D1059"/>
    <w:rsid w:val="008D2D47"/>
    <w:rsid w:val="008D3178"/>
    <w:rsid w:val="008D32EC"/>
    <w:rsid w:val="008D3D83"/>
    <w:rsid w:val="008D411B"/>
    <w:rsid w:val="008D5257"/>
    <w:rsid w:val="008D5CB6"/>
    <w:rsid w:val="008D6522"/>
    <w:rsid w:val="008D66AB"/>
    <w:rsid w:val="008D7E01"/>
    <w:rsid w:val="008E08CD"/>
    <w:rsid w:val="008E0F43"/>
    <w:rsid w:val="008E186D"/>
    <w:rsid w:val="008E4104"/>
    <w:rsid w:val="008E4223"/>
    <w:rsid w:val="008E42DD"/>
    <w:rsid w:val="008E4897"/>
    <w:rsid w:val="008E4A11"/>
    <w:rsid w:val="008E53C7"/>
    <w:rsid w:val="008E5C48"/>
    <w:rsid w:val="008E66FC"/>
    <w:rsid w:val="008E6D9A"/>
    <w:rsid w:val="008F0C96"/>
    <w:rsid w:val="008F208F"/>
    <w:rsid w:val="008F35EF"/>
    <w:rsid w:val="008F565A"/>
    <w:rsid w:val="008F6377"/>
    <w:rsid w:val="008F6CF2"/>
    <w:rsid w:val="008F6E00"/>
    <w:rsid w:val="008F7500"/>
    <w:rsid w:val="009004BA"/>
    <w:rsid w:val="00900559"/>
    <w:rsid w:val="00903C71"/>
    <w:rsid w:val="00907763"/>
    <w:rsid w:val="00907D7A"/>
    <w:rsid w:val="00910199"/>
    <w:rsid w:val="00910E0C"/>
    <w:rsid w:val="00911F2C"/>
    <w:rsid w:val="0091216C"/>
    <w:rsid w:val="00912BE0"/>
    <w:rsid w:val="0091521B"/>
    <w:rsid w:val="0091757B"/>
    <w:rsid w:val="00917D30"/>
    <w:rsid w:val="00917FB0"/>
    <w:rsid w:val="0092140C"/>
    <w:rsid w:val="00921921"/>
    <w:rsid w:val="00925D93"/>
    <w:rsid w:val="00927D27"/>
    <w:rsid w:val="00930084"/>
    <w:rsid w:val="009306CA"/>
    <w:rsid w:val="0093388E"/>
    <w:rsid w:val="00933955"/>
    <w:rsid w:val="0093451A"/>
    <w:rsid w:val="00934B68"/>
    <w:rsid w:val="00934BBF"/>
    <w:rsid w:val="00934D44"/>
    <w:rsid w:val="00935231"/>
    <w:rsid w:val="00935544"/>
    <w:rsid w:val="00935562"/>
    <w:rsid w:val="00935BD3"/>
    <w:rsid w:val="00935DFE"/>
    <w:rsid w:val="00935FC8"/>
    <w:rsid w:val="0093693A"/>
    <w:rsid w:val="00936C66"/>
    <w:rsid w:val="00937645"/>
    <w:rsid w:val="009379E5"/>
    <w:rsid w:val="00941056"/>
    <w:rsid w:val="0094201D"/>
    <w:rsid w:val="0094250D"/>
    <w:rsid w:val="00943F8C"/>
    <w:rsid w:val="0094479A"/>
    <w:rsid w:val="00944E5E"/>
    <w:rsid w:val="0094583E"/>
    <w:rsid w:val="00945CAD"/>
    <w:rsid w:val="00945F10"/>
    <w:rsid w:val="00946434"/>
    <w:rsid w:val="00946470"/>
    <w:rsid w:val="00947B51"/>
    <w:rsid w:val="00947D0C"/>
    <w:rsid w:val="009508E5"/>
    <w:rsid w:val="00951EED"/>
    <w:rsid w:val="00952E9F"/>
    <w:rsid w:val="00954DED"/>
    <w:rsid w:val="00955D55"/>
    <w:rsid w:val="00956BD6"/>
    <w:rsid w:val="009579BF"/>
    <w:rsid w:val="009601D1"/>
    <w:rsid w:val="00960761"/>
    <w:rsid w:val="009607F4"/>
    <w:rsid w:val="00960990"/>
    <w:rsid w:val="00960A6F"/>
    <w:rsid w:val="00960EC8"/>
    <w:rsid w:val="00961CB5"/>
    <w:rsid w:val="00962529"/>
    <w:rsid w:val="00962B13"/>
    <w:rsid w:val="00962D66"/>
    <w:rsid w:val="009631EE"/>
    <w:rsid w:val="00964F88"/>
    <w:rsid w:val="00965F7B"/>
    <w:rsid w:val="00966D61"/>
    <w:rsid w:val="0096768F"/>
    <w:rsid w:val="0097065B"/>
    <w:rsid w:val="00970EC0"/>
    <w:rsid w:val="00971A1E"/>
    <w:rsid w:val="00971B8E"/>
    <w:rsid w:val="00971CFF"/>
    <w:rsid w:val="00972C24"/>
    <w:rsid w:val="00972F1E"/>
    <w:rsid w:val="00973D46"/>
    <w:rsid w:val="0097467A"/>
    <w:rsid w:val="00974B6E"/>
    <w:rsid w:val="00975EAF"/>
    <w:rsid w:val="00976797"/>
    <w:rsid w:val="0098145E"/>
    <w:rsid w:val="009820FE"/>
    <w:rsid w:val="00982C64"/>
    <w:rsid w:val="00983B5F"/>
    <w:rsid w:val="00983E9D"/>
    <w:rsid w:val="009876A5"/>
    <w:rsid w:val="0098791D"/>
    <w:rsid w:val="009910F1"/>
    <w:rsid w:val="009911C5"/>
    <w:rsid w:val="00991486"/>
    <w:rsid w:val="00991F17"/>
    <w:rsid w:val="009920AE"/>
    <w:rsid w:val="009925F4"/>
    <w:rsid w:val="0099295B"/>
    <w:rsid w:val="00992F89"/>
    <w:rsid w:val="009930BC"/>
    <w:rsid w:val="0099355B"/>
    <w:rsid w:val="00993818"/>
    <w:rsid w:val="00993D97"/>
    <w:rsid w:val="009944AF"/>
    <w:rsid w:val="009951D5"/>
    <w:rsid w:val="00997A8C"/>
    <w:rsid w:val="00997F51"/>
    <w:rsid w:val="009A05FB"/>
    <w:rsid w:val="009A1435"/>
    <w:rsid w:val="009A1651"/>
    <w:rsid w:val="009A183B"/>
    <w:rsid w:val="009A1D19"/>
    <w:rsid w:val="009A24E4"/>
    <w:rsid w:val="009A32AA"/>
    <w:rsid w:val="009A3B95"/>
    <w:rsid w:val="009A425D"/>
    <w:rsid w:val="009A56ED"/>
    <w:rsid w:val="009A5D9A"/>
    <w:rsid w:val="009A63BA"/>
    <w:rsid w:val="009A7C25"/>
    <w:rsid w:val="009B0EC6"/>
    <w:rsid w:val="009B12A0"/>
    <w:rsid w:val="009B1BAD"/>
    <w:rsid w:val="009B2991"/>
    <w:rsid w:val="009B35CA"/>
    <w:rsid w:val="009B445C"/>
    <w:rsid w:val="009B5193"/>
    <w:rsid w:val="009B55D6"/>
    <w:rsid w:val="009B5608"/>
    <w:rsid w:val="009B59E1"/>
    <w:rsid w:val="009B6072"/>
    <w:rsid w:val="009B7915"/>
    <w:rsid w:val="009B7BB3"/>
    <w:rsid w:val="009B7F89"/>
    <w:rsid w:val="009C020D"/>
    <w:rsid w:val="009C1410"/>
    <w:rsid w:val="009C1C89"/>
    <w:rsid w:val="009C3AFB"/>
    <w:rsid w:val="009C6050"/>
    <w:rsid w:val="009C6685"/>
    <w:rsid w:val="009C70F9"/>
    <w:rsid w:val="009C735F"/>
    <w:rsid w:val="009D0B5E"/>
    <w:rsid w:val="009D0EA2"/>
    <w:rsid w:val="009D18B4"/>
    <w:rsid w:val="009D1990"/>
    <w:rsid w:val="009D232A"/>
    <w:rsid w:val="009D2703"/>
    <w:rsid w:val="009D61AA"/>
    <w:rsid w:val="009D65DD"/>
    <w:rsid w:val="009D6931"/>
    <w:rsid w:val="009D6A68"/>
    <w:rsid w:val="009D6E17"/>
    <w:rsid w:val="009D7606"/>
    <w:rsid w:val="009E1675"/>
    <w:rsid w:val="009E26BE"/>
    <w:rsid w:val="009E2731"/>
    <w:rsid w:val="009E2FE8"/>
    <w:rsid w:val="009E3237"/>
    <w:rsid w:val="009E476E"/>
    <w:rsid w:val="009E656B"/>
    <w:rsid w:val="009F0002"/>
    <w:rsid w:val="009F007F"/>
    <w:rsid w:val="009F01B7"/>
    <w:rsid w:val="009F12C4"/>
    <w:rsid w:val="009F1C06"/>
    <w:rsid w:val="009F1CDC"/>
    <w:rsid w:val="009F28D0"/>
    <w:rsid w:val="009F3559"/>
    <w:rsid w:val="009F3B79"/>
    <w:rsid w:val="009F419A"/>
    <w:rsid w:val="009F6C59"/>
    <w:rsid w:val="009F7049"/>
    <w:rsid w:val="009F7352"/>
    <w:rsid w:val="009F766F"/>
    <w:rsid w:val="009F77E6"/>
    <w:rsid w:val="00A00D3C"/>
    <w:rsid w:val="00A0108D"/>
    <w:rsid w:val="00A01F77"/>
    <w:rsid w:val="00A033CB"/>
    <w:rsid w:val="00A048BB"/>
    <w:rsid w:val="00A063CF"/>
    <w:rsid w:val="00A06583"/>
    <w:rsid w:val="00A07479"/>
    <w:rsid w:val="00A074E2"/>
    <w:rsid w:val="00A07DF5"/>
    <w:rsid w:val="00A102D0"/>
    <w:rsid w:val="00A10595"/>
    <w:rsid w:val="00A1115E"/>
    <w:rsid w:val="00A113F1"/>
    <w:rsid w:val="00A11F01"/>
    <w:rsid w:val="00A12276"/>
    <w:rsid w:val="00A1245C"/>
    <w:rsid w:val="00A13AA9"/>
    <w:rsid w:val="00A14B0A"/>
    <w:rsid w:val="00A14D1F"/>
    <w:rsid w:val="00A152AA"/>
    <w:rsid w:val="00A15308"/>
    <w:rsid w:val="00A1604D"/>
    <w:rsid w:val="00A167AC"/>
    <w:rsid w:val="00A16FC2"/>
    <w:rsid w:val="00A201EF"/>
    <w:rsid w:val="00A24008"/>
    <w:rsid w:val="00A2469A"/>
    <w:rsid w:val="00A25689"/>
    <w:rsid w:val="00A26A43"/>
    <w:rsid w:val="00A26EA2"/>
    <w:rsid w:val="00A2741F"/>
    <w:rsid w:val="00A2783B"/>
    <w:rsid w:val="00A27C88"/>
    <w:rsid w:val="00A30D41"/>
    <w:rsid w:val="00A317E6"/>
    <w:rsid w:val="00A318E6"/>
    <w:rsid w:val="00A31D0C"/>
    <w:rsid w:val="00A33CCF"/>
    <w:rsid w:val="00A347B6"/>
    <w:rsid w:val="00A3586E"/>
    <w:rsid w:val="00A36698"/>
    <w:rsid w:val="00A371AC"/>
    <w:rsid w:val="00A41842"/>
    <w:rsid w:val="00A454CC"/>
    <w:rsid w:val="00A45B00"/>
    <w:rsid w:val="00A463CC"/>
    <w:rsid w:val="00A4688D"/>
    <w:rsid w:val="00A46A49"/>
    <w:rsid w:val="00A470E3"/>
    <w:rsid w:val="00A47F67"/>
    <w:rsid w:val="00A511D8"/>
    <w:rsid w:val="00A5193B"/>
    <w:rsid w:val="00A52A05"/>
    <w:rsid w:val="00A53C90"/>
    <w:rsid w:val="00A53E24"/>
    <w:rsid w:val="00A53ECD"/>
    <w:rsid w:val="00A54B9A"/>
    <w:rsid w:val="00A57AAC"/>
    <w:rsid w:val="00A57CC8"/>
    <w:rsid w:val="00A63C53"/>
    <w:rsid w:val="00A65295"/>
    <w:rsid w:val="00A65809"/>
    <w:rsid w:val="00A65C68"/>
    <w:rsid w:val="00A6721B"/>
    <w:rsid w:val="00A6762F"/>
    <w:rsid w:val="00A67EA9"/>
    <w:rsid w:val="00A70A3F"/>
    <w:rsid w:val="00A716D9"/>
    <w:rsid w:val="00A72FDF"/>
    <w:rsid w:val="00A755A5"/>
    <w:rsid w:val="00A75D2F"/>
    <w:rsid w:val="00A76139"/>
    <w:rsid w:val="00A763C1"/>
    <w:rsid w:val="00A7679E"/>
    <w:rsid w:val="00A769DB"/>
    <w:rsid w:val="00A76E1E"/>
    <w:rsid w:val="00A77F55"/>
    <w:rsid w:val="00A807B0"/>
    <w:rsid w:val="00A80A05"/>
    <w:rsid w:val="00A83042"/>
    <w:rsid w:val="00A85E76"/>
    <w:rsid w:val="00A8664F"/>
    <w:rsid w:val="00A87AB6"/>
    <w:rsid w:val="00A87B96"/>
    <w:rsid w:val="00A900F3"/>
    <w:rsid w:val="00A90E92"/>
    <w:rsid w:val="00A92CB6"/>
    <w:rsid w:val="00A94979"/>
    <w:rsid w:val="00A9522A"/>
    <w:rsid w:val="00A97738"/>
    <w:rsid w:val="00AA047C"/>
    <w:rsid w:val="00AA0658"/>
    <w:rsid w:val="00AA1382"/>
    <w:rsid w:val="00AA1D97"/>
    <w:rsid w:val="00AA3A7D"/>
    <w:rsid w:val="00AA3DD3"/>
    <w:rsid w:val="00AA51BA"/>
    <w:rsid w:val="00AA5438"/>
    <w:rsid w:val="00AB07EF"/>
    <w:rsid w:val="00AB08F3"/>
    <w:rsid w:val="00AB164A"/>
    <w:rsid w:val="00AB26E1"/>
    <w:rsid w:val="00AB383B"/>
    <w:rsid w:val="00AB3BEF"/>
    <w:rsid w:val="00AB4BF8"/>
    <w:rsid w:val="00AB6F44"/>
    <w:rsid w:val="00AB74B8"/>
    <w:rsid w:val="00AB7FD7"/>
    <w:rsid w:val="00AC1140"/>
    <w:rsid w:val="00AC1739"/>
    <w:rsid w:val="00AC236A"/>
    <w:rsid w:val="00AC2696"/>
    <w:rsid w:val="00AC2746"/>
    <w:rsid w:val="00AC29DE"/>
    <w:rsid w:val="00AC2B97"/>
    <w:rsid w:val="00AC2DCA"/>
    <w:rsid w:val="00AC2FC4"/>
    <w:rsid w:val="00AC3A02"/>
    <w:rsid w:val="00AC3EC4"/>
    <w:rsid w:val="00AC5F33"/>
    <w:rsid w:val="00AC7A26"/>
    <w:rsid w:val="00AC7CE4"/>
    <w:rsid w:val="00AD14B9"/>
    <w:rsid w:val="00AD1E23"/>
    <w:rsid w:val="00AD2455"/>
    <w:rsid w:val="00AD2BF0"/>
    <w:rsid w:val="00AD2FD2"/>
    <w:rsid w:val="00AD3C02"/>
    <w:rsid w:val="00AD42EB"/>
    <w:rsid w:val="00AD4ED7"/>
    <w:rsid w:val="00AD5474"/>
    <w:rsid w:val="00AD7011"/>
    <w:rsid w:val="00AD70F6"/>
    <w:rsid w:val="00AD77BC"/>
    <w:rsid w:val="00AE094A"/>
    <w:rsid w:val="00AE0D87"/>
    <w:rsid w:val="00AE1F8E"/>
    <w:rsid w:val="00AE3F46"/>
    <w:rsid w:val="00AE5CE8"/>
    <w:rsid w:val="00AE7800"/>
    <w:rsid w:val="00AF0606"/>
    <w:rsid w:val="00AF3B6C"/>
    <w:rsid w:val="00AF411D"/>
    <w:rsid w:val="00AF4691"/>
    <w:rsid w:val="00AF5378"/>
    <w:rsid w:val="00AF6FC5"/>
    <w:rsid w:val="00B00306"/>
    <w:rsid w:val="00B0343E"/>
    <w:rsid w:val="00B039DF"/>
    <w:rsid w:val="00B04019"/>
    <w:rsid w:val="00B04762"/>
    <w:rsid w:val="00B04BE6"/>
    <w:rsid w:val="00B055B2"/>
    <w:rsid w:val="00B056FF"/>
    <w:rsid w:val="00B062A1"/>
    <w:rsid w:val="00B07341"/>
    <w:rsid w:val="00B10FC5"/>
    <w:rsid w:val="00B11067"/>
    <w:rsid w:val="00B13692"/>
    <w:rsid w:val="00B13A22"/>
    <w:rsid w:val="00B13A7A"/>
    <w:rsid w:val="00B13FAD"/>
    <w:rsid w:val="00B158A0"/>
    <w:rsid w:val="00B15CDA"/>
    <w:rsid w:val="00B16FD9"/>
    <w:rsid w:val="00B17A19"/>
    <w:rsid w:val="00B17D0B"/>
    <w:rsid w:val="00B20FDF"/>
    <w:rsid w:val="00B21B56"/>
    <w:rsid w:val="00B2265B"/>
    <w:rsid w:val="00B226DC"/>
    <w:rsid w:val="00B2523C"/>
    <w:rsid w:val="00B3049F"/>
    <w:rsid w:val="00B3084F"/>
    <w:rsid w:val="00B32067"/>
    <w:rsid w:val="00B3256F"/>
    <w:rsid w:val="00B32F72"/>
    <w:rsid w:val="00B334C4"/>
    <w:rsid w:val="00B346F5"/>
    <w:rsid w:val="00B3497A"/>
    <w:rsid w:val="00B36C9C"/>
    <w:rsid w:val="00B36FDF"/>
    <w:rsid w:val="00B37315"/>
    <w:rsid w:val="00B373D2"/>
    <w:rsid w:val="00B37E7C"/>
    <w:rsid w:val="00B40FC1"/>
    <w:rsid w:val="00B41F28"/>
    <w:rsid w:val="00B426A1"/>
    <w:rsid w:val="00B4273A"/>
    <w:rsid w:val="00B42EBB"/>
    <w:rsid w:val="00B44A3F"/>
    <w:rsid w:val="00B451A8"/>
    <w:rsid w:val="00B45AFC"/>
    <w:rsid w:val="00B471A3"/>
    <w:rsid w:val="00B47CA4"/>
    <w:rsid w:val="00B512F7"/>
    <w:rsid w:val="00B513D5"/>
    <w:rsid w:val="00B52C5F"/>
    <w:rsid w:val="00B55041"/>
    <w:rsid w:val="00B5661B"/>
    <w:rsid w:val="00B56D6E"/>
    <w:rsid w:val="00B56E6D"/>
    <w:rsid w:val="00B5747D"/>
    <w:rsid w:val="00B57669"/>
    <w:rsid w:val="00B57D46"/>
    <w:rsid w:val="00B6109D"/>
    <w:rsid w:val="00B611D6"/>
    <w:rsid w:val="00B62AE7"/>
    <w:rsid w:val="00B64C2D"/>
    <w:rsid w:val="00B65B6D"/>
    <w:rsid w:val="00B66F8E"/>
    <w:rsid w:val="00B67478"/>
    <w:rsid w:val="00B704F1"/>
    <w:rsid w:val="00B70A2D"/>
    <w:rsid w:val="00B718A0"/>
    <w:rsid w:val="00B725F2"/>
    <w:rsid w:val="00B72CC4"/>
    <w:rsid w:val="00B737BE"/>
    <w:rsid w:val="00B742A3"/>
    <w:rsid w:val="00B7467D"/>
    <w:rsid w:val="00B74775"/>
    <w:rsid w:val="00B74BC9"/>
    <w:rsid w:val="00B74DA8"/>
    <w:rsid w:val="00B74F18"/>
    <w:rsid w:val="00B75CF5"/>
    <w:rsid w:val="00B776DC"/>
    <w:rsid w:val="00B8122B"/>
    <w:rsid w:val="00B82739"/>
    <w:rsid w:val="00B82C5C"/>
    <w:rsid w:val="00B82EC1"/>
    <w:rsid w:val="00B8372B"/>
    <w:rsid w:val="00B848B6"/>
    <w:rsid w:val="00B859FE"/>
    <w:rsid w:val="00B85AD7"/>
    <w:rsid w:val="00B90187"/>
    <w:rsid w:val="00B908E0"/>
    <w:rsid w:val="00B90FBE"/>
    <w:rsid w:val="00B912E4"/>
    <w:rsid w:val="00B9257B"/>
    <w:rsid w:val="00B92840"/>
    <w:rsid w:val="00B93211"/>
    <w:rsid w:val="00B9380D"/>
    <w:rsid w:val="00B94E18"/>
    <w:rsid w:val="00B96CBC"/>
    <w:rsid w:val="00B970CA"/>
    <w:rsid w:val="00BA0ED4"/>
    <w:rsid w:val="00BA1299"/>
    <w:rsid w:val="00BA1569"/>
    <w:rsid w:val="00BA278E"/>
    <w:rsid w:val="00BA2C3C"/>
    <w:rsid w:val="00BA3642"/>
    <w:rsid w:val="00BA3F39"/>
    <w:rsid w:val="00BA5E17"/>
    <w:rsid w:val="00BA6670"/>
    <w:rsid w:val="00BB0A8E"/>
    <w:rsid w:val="00BB0CFC"/>
    <w:rsid w:val="00BB1F16"/>
    <w:rsid w:val="00BB37B9"/>
    <w:rsid w:val="00BB3EC9"/>
    <w:rsid w:val="00BB641E"/>
    <w:rsid w:val="00BB77B3"/>
    <w:rsid w:val="00BB79A0"/>
    <w:rsid w:val="00BC02F6"/>
    <w:rsid w:val="00BC1628"/>
    <w:rsid w:val="00BC1995"/>
    <w:rsid w:val="00BC2D14"/>
    <w:rsid w:val="00BC46BF"/>
    <w:rsid w:val="00BC4DC6"/>
    <w:rsid w:val="00BC60F2"/>
    <w:rsid w:val="00BC6B90"/>
    <w:rsid w:val="00BC7CB6"/>
    <w:rsid w:val="00BD052D"/>
    <w:rsid w:val="00BD0E58"/>
    <w:rsid w:val="00BD1472"/>
    <w:rsid w:val="00BD1541"/>
    <w:rsid w:val="00BD3B50"/>
    <w:rsid w:val="00BD3D4C"/>
    <w:rsid w:val="00BD5798"/>
    <w:rsid w:val="00BD610C"/>
    <w:rsid w:val="00BD6802"/>
    <w:rsid w:val="00BE0C5B"/>
    <w:rsid w:val="00BE433F"/>
    <w:rsid w:val="00BE434C"/>
    <w:rsid w:val="00BE4909"/>
    <w:rsid w:val="00BE5447"/>
    <w:rsid w:val="00BE706B"/>
    <w:rsid w:val="00BE70EB"/>
    <w:rsid w:val="00BE7A03"/>
    <w:rsid w:val="00BF0D2A"/>
    <w:rsid w:val="00BF2720"/>
    <w:rsid w:val="00BF3396"/>
    <w:rsid w:val="00BF3962"/>
    <w:rsid w:val="00BF3C30"/>
    <w:rsid w:val="00BF41BF"/>
    <w:rsid w:val="00BF4300"/>
    <w:rsid w:val="00BF4864"/>
    <w:rsid w:val="00BF4ABB"/>
    <w:rsid w:val="00BF4DDD"/>
    <w:rsid w:val="00BF568D"/>
    <w:rsid w:val="00BF5AA5"/>
    <w:rsid w:val="00BF5FBA"/>
    <w:rsid w:val="00BF6477"/>
    <w:rsid w:val="00BF6E3B"/>
    <w:rsid w:val="00C01E73"/>
    <w:rsid w:val="00C05B21"/>
    <w:rsid w:val="00C06585"/>
    <w:rsid w:val="00C06BBC"/>
    <w:rsid w:val="00C07067"/>
    <w:rsid w:val="00C0760F"/>
    <w:rsid w:val="00C106A1"/>
    <w:rsid w:val="00C10B31"/>
    <w:rsid w:val="00C10EDD"/>
    <w:rsid w:val="00C118CB"/>
    <w:rsid w:val="00C13191"/>
    <w:rsid w:val="00C13C6C"/>
    <w:rsid w:val="00C14115"/>
    <w:rsid w:val="00C142F2"/>
    <w:rsid w:val="00C15D77"/>
    <w:rsid w:val="00C171B1"/>
    <w:rsid w:val="00C1767A"/>
    <w:rsid w:val="00C17B4F"/>
    <w:rsid w:val="00C2052B"/>
    <w:rsid w:val="00C212A7"/>
    <w:rsid w:val="00C217B8"/>
    <w:rsid w:val="00C23A7E"/>
    <w:rsid w:val="00C242B2"/>
    <w:rsid w:val="00C24315"/>
    <w:rsid w:val="00C25DF7"/>
    <w:rsid w:val="00C25E88"/>
    <w:rsid w:val="00C2686A"/>
    <w:rsid w:val="00C26AA0"/>
    <w:rsid w:val="00C26CB0"/>
    <w:rsid w:val="00C27A3C"/>
    <w:rsid w:val="00C27B97"/>
    <w:rsid w:val="00C30053"/>
    <w:rsid w:val="00C33CC5"/>
    <w:rsid w:val="00C34673"/>
    <w:rsid w:val="00C353BA"/>
    <w:rsid w:val="00C35EAA"/>
    <w:rsid w:val="00C36DBF"/>
    <w:rsid w:val="00C36F16"/>
    <w:rsid w:val="00C370B3"/>
    <w:rsid w:val="00C41EB2"/>
    <w:rsid w:val="00C42295"/>
    <w:rsid w:val="00C42D56"/>
    <w:rsid w:val="00C45A58"/>
    <w:rsid w:val="00C45EFC"/>
    <w:rsid w:val="00C462F9"/>
    <w:rsid w:val="00C466AE"/>
    <w:rsid w:val="00C47654"/>
    <w:rsid w:val="00C50537"/>
    <w:rsid w:val="00C50E9A"/>
    <w:rsid w:val="00C51CB5"/>
    <w:rsid w:val="00C51DEF"/>
    <w:rsid w:val="00C525BB"/>
    <w:rsid w:val="00C525D5"/>
    <w:rsid w:val="00C52D7E"/>
    <w:rsid w:val="00C53A1E"/>
    <w:rsid w:val="00C54591"/>
    <w:rsid w:val="00C55300"/>
    <w:rsid w:val="00C558F1"/>
    <w:rsid w:val="00C5597E"/>
    <w:rsid w:val="00C56AED"/>
    <w:rsid w:val="00C60E7E"/>
    <w:rsid w:val="00C619CA"/>
    <w:rsid w:val="00C61CE7"/>
    <w:rsid w:val="00C630DB"/>
    <w:rsid w:val="00C63276"/>
    <w:rsid w:val="00C63643"/>
    <w:rsid w:val="00C638C5"/>
    <w:rsid w:val="00C643CA"/>
    <w:rsid w:val="00C6496B"/>
    <w:rsid w:val="00C64F4A"/>
    <w:rsid w:val="00C652B7"/>
    <w:rsid w:val="00C66248"/>
    <w:rsid w:val="00C6659A"/>
    <w:rsid w:val="00C70BC6"/>
    <w:rsid w:val="00C7109C"/>
    <w:rsid w:val="00C71EAB"/>
    <w:rsid w:val="00C72C65"/>
    <w:rsid w:val="00C74119"/>
    <w:rsid w:val="00C74FC0"/>
    <w:rsid w:val="00C758AF"/>
    <w:rsid w:val="00C81CF7"/>
    <w:rsid w:val="00C821A9"/>
    <w:rsid w:val="00C837D7"/>
    <w:rsid w:val="00C84709"/>
    <w:rsid w:val="00C847E0"/>
    <w:rsid w:val="00C848A8"/>
    <w:rsid w:val="00C84DD2"/>
    <w:rsid w:val="00C87002"/>
    <w:rsid w:val="00C902B4"/>
    <w:rsid w:val="00C906B0"/>
    <w:rsid w:val="00C9347D"/>
    <w:rsid w:val="00C938F9"/>
    <w:rsid w:val="00C94095"/>
    <w:rsid w:val="00C963A4"/>
    <w:rsid w:val="00C97439"/>
    <w:rsid w:val="00C97752"/>
    <w:rsid w:val="00CA035A"/>
    <w:rsid w:val="00CA060B"/>
    <w:rsid w:val="00CA2721"/>
    <w:rsid w:val="00CA3151"/>
    <w:rsid w:val="00CA3BCE"/>
    <w:rsid w:val="00CA3D72"/>
    <w:rsid w:val="00CA4CD7"/>
    <w:rsid w:val="00CA638E"/>
    <w:rsid w:val="00CA6975"/>
    <w:rsid w:val="00CA72FA"/>
    <w:rsid w:val="00CB0020"/>
    <w:rsid w:val="00CB09C8"/>
    <w:rsid w:val="00CB0F2C"/>
    <w:rsid w:val="00CB1C5B"/>
    <w:rsid w:val="00CB1E26"/>
    <w:rsid w:val="00CB31B0"/>
    <w:rsid w:val="00CB5E1D"/>
    <w:rsid w:val="00CB5E2F"/>
    <w:rsid w:val="00CB5EE5"/>
    <w:rsid w:val="00CB6373"/>
    <w:rsid w:val="00CB76ED"/>
    <w:rsid w:val="00CB775E"/>
    <w:rsid w:val="00CC03DC"/>
    <w:rsid w:val="00CC147F"/>
    <w:rsid w:val="00CC1B5C"/>
    <w:rsid w:val="00CC230D"/>
    <w:rsid w:val="00CC242A"/>
    <w:rsid w:val="00CC2F61"/>
    <w:rsid w:val="00CC2F73"/>
    <w:rsid w:val="00CC4D46"/>
    <w:rsid w:val="00CC5027"/>
    <w:rsid w:val="00CC6486"/>
    <w:rsid w:val="00CC705E"/>
    <w:rsid w:val="00CC7589"/>
    <w:rsid w:val="00CD124F"/>
    <w:rsid w:val="00CD3273"/>
    <w:rsid w:val="00CD3333"/>
    <w:rsid w:val="00CD3DEA"/>
    <w:rsid w:val="00CD41FE"/>
    <w:rsid w:val="00CD48FC"/>
    <w:rsid w:val="00CD5322"/>
    <w:rsid w:val="00CD5626"/>
    <w:rsid w:val="00CD56F5"/>
    <w:rsid w:val="00CD5C9F"/>
    <w:rsid w:val="00CD5FAA"/>
    <w:rsid w:val="00CD6A00"/>
    <w:rsid w:val="00CD703E"/>
    <w:rsid w:val="00CD7632"/>
    <w:rsid w:val="00CE0366"/>
    <w:rsid w:val="00CE1767"/>
    <w:rsid w:val="00CE1B7F"/>
    <w:rsid w:val="00CE2026"/>
    <w:rsid w:val="00CE30B2"/>
    <w:rsid w:val="00CE3841"/>
    <w:rsid w:val="00CE5A23"/>
    <w:rsid w:val="00CE7727"/>
    <w:rsid w:val="00CF0FDF"/>
    <w:rsid w:val="00CF3CB2"/>
    <w:rsid w:val="00CF3E5E"/>
    <w:rsid w:val="00CF629E"/>
    <w:rsid w:val="00CF7040"/>
    <w:rsid w:val="00CF7C16"/>
    <w:rsid w:val="00D024BB"/>
    <w:rsid w:val="00D0333B"/>
    <w:rsid w:val="00D03428"/>
    <w:rsid w:val="00D04614"/>
    <w:rsid w:val="00D05C07"/>
    <w:rsid w:val="00D06C13"/>
    <w:rsid w:val="00D06D9F"/>
    <w:rsid w:val="00D07001"/>
    <w:rsid w:val="00D0784D"/>
    <w:rsid w:val="00D113BC"/>
    <w:rsid w:val="00D11DD4"/>
    <w:rsid w:val="00D13662"/>
    <w:rsid w:val="00D1410B"/>
    <w:rsid w:val="00D14FC6"/>
    <w:rsid w:val="00D15B4D"/>
    <w:rsid w:val="00D1677A"/>
    <w:rsid w:val="00D1763F"/>
    <w:rsid w:val="00D2080B"/>
    <w:rsid w:val="00D217DA"/>
    <w:rsid w:val="00D23F75"/>
    <w:rsid w:val="00D24317"/>
    <w:rsid w:val="00D246D5"/>
    <w:rsid w:val="00D25C10"/>
    <w:rsid w:val="00D26CDC"/>
    <w:rsid w:val="00D27DCA"/>
    <w:rsid w:val="00D32572"/>
    <w:rsid w:val="00D325A4"/>
    <w:rsid w:val="00D35715"/>
    <w:rsid w:val="00D35CD8"/>
    <w:rsid w:val="00D35F82"/>
    <w:rsid w:val="00D3739C"/>
    <w:rsid w:val="00D4005C"/>
    <w:rsid w:val="00D40DC6"/>
    <w:rsid w:val="00D40E23"/>
    <w:rsid w:val="00D41855"/>
    <w:rsid w:val="00D4199A"/>
    <w:rsid w:val="00D439F1"/>
    <w:rsid w:val="00D44240"/>
    <w:rsid w:val="00D45D79"/>
    <w:rsid w:val="00D476EC"/>
    <w:rsid w:val="00D52DF9"/>
    <w:rsid w:val="00D52EDD"/>
    <w:rsid w:val="00D5538C"/>
    <w:rsid w:val="00D55771"/>
    <w:rsid w:val="00D55B7B"/>
    <w:rsid w:val="00D56163"/>
    <w:rsid w:val="00D57789"/>
    <w:rsid w:val="00D603D7"/>
    <w:rsid w:val="00D6065F"/>
    <w:rsid w:val="00D60709"/>
    <w:rsid w:val="00D60A43"/>
    <w:rsid w:val="00D62798"/>
    <w:rsid w:val="00D655B2"/>
    <w:rsid w:val="00D666CC"/>
    <w:rsid w:val="00D669C3"/>
    <w:rsid w:val="00D67662"/>
    <w:rsid w:val="00D716C4"/>
    <w:rsid w:val="00D71931"/>
    <w:rsid w:val="00D71FF7"/>
    <w:rsid w:val="00D72CCA"/>
    <w:rsid w:val="00D72E46"/>
    <w:rsid w:val="00D74099"/>
    <w:rsid w:val="00D7464F"/>
    <w:rsid w:val="00D747AA"/>
    <w:rsid w:val="00D74CF1"/>
    <w:rsid w:val="00D764F1"/>
    <w:rsid w:val="00D76E18"/>
    <w:rsid w:val="00D76E20"/>
    <w:rsid w:val="00D814AB"/>
    <w:rsid w:val="00D825BA"/>
    <w:rsid w:val="00D82681"/>
    <w:rsid w:val="00D826E8"/>
    <w:rsid w:val="00D8326F"/>
    <w:rsid w:val="00D83DE0"/>
    <w:rsid w:val="00D83F95"/>
    <w:rsid w:val="00D85A5D"/>
    <w:rsid w:val="00D87615"/>
    <w:rsid w:val="00D87DAF"/>
    <w:rsid w:val="00D92F82"/>
    <w:rsid w:val="00D95729"/>
    <w:rsid w:val="00D95744"/>
    <w:rsid w:val="00D963AB"/>
    <w:rsid w:val="00D977FF"/>
    <w:rsid w:val="00D97CCF"/>
    <w:rsid w:val="00DA12FF"/>
    <w:rsid w:val="00DA17BF"/>
    <w:rsid w:val="00DA3B88"/>
    <w:rsid w:val="00DA4EEE"/>
    <w:rsid w:val="00DA67E0"/>
    <w:rsid w:val="00DA71E1"/>
    <w:rsid w:val="00DA77E2"/>
    <w:rsid w:val="00DA7C67"/>
    <w:rsid w:val="00DB0936"/>
    <w:rsid w:val="00DB105B"/>
    <w:rsid w:val="00DB16DF"/>
    <w:rsid w:val="00DB305D"/>
    <w:rsid w:val="00DB5135"/>
    <w:rsid w:val="00DB7753"/>
    <w:rsid w:val="00DC2159"/>
    <w:rsid w:val="00DC26BC"/>
    <w:rsid w:val="00DC307A"/>
    <w:rsid w:val="00DC494A"/>
    <w:rsid w:val="00DC4D8C"/>
    <w:rsid w:val="00DC5A17"/>
    <w:rsid w:val="00DC7E37"/>
    <w:rsid w:val="00DD0B7E"/>
    <w:rsid w:val="00DD12E4"/>
    <w:rsid w:val="00DD1823"/>
    <w:rsid w:val="00DD1C8E"/>
    <w:rsid w:val="00DD24B1"/>
    <w:rsid w:val="00DD325F"/>
    <w:rsid w:val="00DD33D3"/>
    <w:rsid w:val="00DD38AB"/>
    <w:rsid w:val="00DD55A4"/>
    <w:rsid w:val="00DD5705"/>
    <w:rsid w:val="00DD7603"/>
    <w:rsid w:val="00DD7730"/>
    <w:rsid w:val="00DD7F4A"/>
    <w:rsid w:val="00DE07E1"/>
    <w:rsid w:val="00DE1455"/>
    <w:rsid w:val="00DE1B43"/>
    <w:rsid w:val="00DE454E"/>
    <w:rsid w:val="00DE47C9"/>
    <w:rsid w:val="00DE5867"/>
    <w:rsid w:val="00DE7B7C"/>
    <w:rsid w:val="00DF0D28"/>
    <w:rsid w:val="00DF1E1F"/>
    <w:rsid w:val="00DF4456"/>
    <w:rsid w:val="00DF5398"/>
    <w:rsid w:val="00DF5C14"/>
    <w:rsid w:val="00DF62A0"/>
    <w:rsid w:val="00DF7D79"/>
    <w:rsid w:val="00E012EC"/>
    <w:rsid w:val="00E016DC"/>
    <w:rsid w:val="00E018D4"/>
    <w:rsid w:val="00E03995"/>
    <w:rsid w:val="00E050B1"/>
    <w:rsid w:val="00E051A4"/>
    <w:rsid w:val="00E05271"/>
    <w:rsid w:val="00E054E0"/>
    <w:rsid w:val="00E0590C"/>
    <w:rsid w:val="00E06949"/>
    <w:rsid w:val="00E07308"/>
    <w:rsid w:val="00E101CD"/>
    <w:rsid w:val="00E1021E"/>
    <w:rsid w:val="00E10339"/>
    <w:rsid w:val="00E109B4"/>
    <w:rsid w:val="00E1524D"/>
    <w:rsid w:val="00E16361"/>
    <w:rsid w:val="00E17509"/>
    <w:rsid w:val="00E178CB"/>
    <w:rsid w:val="00E23CF3"/>
    <w:rsid w:val="00E24E95"/>
    <w:rsid w:val="00E2542D"/>
    <w:rsid w:val="00E255BD"/>
    <w:rsid w:val="00E2739E"/>
    <w:rsid w:val="00E2749B"/>
    <w:rsid w:val="00E276D3"/>
    <w:rsid w:val="00E3332B"/>
    <w:rsid w:val="00E33735"/>
    <w:rsid w:val="00E34193"/>
    <w:rsid w:val="00E348CB"/>
    <w:rsid w:val="00E348F8"/>
    <w:rsid w:val="00E34D9F"/>
    <w:rsid w:val="00E355E2"/>
    <w:rsid w:val="00E36DCF"/>
    <w:rsid w:val="00E40773"/>
    <w:rsid w:val="00E40CA9"/>
    <w:rsid w:val="00E42072"/>
    <w:rsid w:val="00E425E9"/>
    <w:rsid w:val="00E44E29"/>
    <w:rsid w:val="00E45A37"/>
    <w:rsid w:val="00E45C90"/>
    <w:rsid w:val="00E45CD4"/>
    <w:rsid w:val="00E45FA7"/>
    <w:rsid w:val="00E46FF8"/>
    <w:rsid w:val="00E47D0F"/>
    <w:rsid w:val="00E500FD"/>
    <w:rsid w:val="00E50EF4"/>
    <w:rsid w:val="00E511D9"/>
    <w:rsid w:val="00E53993"/>
    <w:rsid w:val="00E53B69"/>
    <w:rsid w:val="00E54102"/>
    <w:rsid w:val="00E546BE"/>
    <w:rsid w:val="00E552BD"/>
    <w:rsid w:val="00E57763"/>
    <w:rsid w:val="00E615FD"/>
    <w:rsid w:val="00E61F70"/>
    <w:rsid w:val="00E63184"/>
    <w:rsid w:val="00E635C0"/>
    <w:rsid w:val="00E6498C"/>
    <w:rsid w:val="00E64AFF"/>
    <w:rsid w:val="00E64B81"/>
    <w:rsid w:val="00E64FD4"/>
    <w:rsid w:val="00E6759B"/>
    <w:rsid w:val="00E678AE"/>
    <w:rsid w:val="00E67D85"/>
    <w:rsid w:val="00E71365"/>
    <w:rsid w:val="00E71975"/>
    <w:rsid w:val="00E7297A"/>
    <w:rsid w:val="00E731B9"/>
    <w:rsid w:val="00E75722"/>
    <w:rsid w:val="00E7598D"/>
    <w:rsid w:val="00E76550"/>
    <w:rsid w:val="00E76AFB"/>
    <w:rsid w:val="00E7707D"/>
    <w:rsid w:val="00E77AF7"/>
    <w:rsid w:val="00E77D66"/>
    <w:rsid w:val="00E81885"/>
    <w:rsid w:val="00E82104"/>
    <w:rsid w:val="00E8387C"/>
    <w:rsid w:val="00E84A5F"/>
    <w:rsid w:val="00E8560D"/>
    <w:rsid w:val="00E85F95"/>
    <w:rsid w:val="00E867D3"/>
    <w:rsid w:val="00E90AE5"/>
    <w:rsid w:val="00E90D2C"/>
    <w:rsid w:val="00E91A5C"/>
    <w:rsid w:val="00E955A2"/>
    <w:rsid w:val="00E9630F"/>
    <w:rsid w:val="00E975C4"/>
    <w:rsid w:val="00EA1EE4"/>
    <w:rsid w:val="00EA1F89"/>
    <w:rsid w:val="00EA2E89"/>
    <w:rsid w:val="00EA39DE"/>
    <w:rsid w:val="00EA4878"/>
    <w:rsid w:val="00EA4E4C"/>
    <w:rsid w:val="00EA5CF4"/>
    <w:rsid w:val="00EA68A8"/>
    <w:rsid w:val="00EA70FC"/>
    <w:rsid w:val="00EB0D6A"/>
    <w:rsid w:val="00EB0EAE"/>
    <w:rsid w:val="00EB2ACC"/>
    <w:rsid w:val="00EB36D0"/>
    <w:rsid w:val="00EB37EF"/>
    <w:rsid w:val="00EB382E"/>
    <w:rsid w:val="00EB3C2D"/>
    <w:rsid w:val="00EB51AC"/>
    <w:rsid w:val="00EB6B26"/>
    <w:rsid w:val="00EB7AF7"/>
    <w:rsid w:val="00EC0E1A"/>
    <w:rsid w:val="00EC0F50"/>
    <w:rsid w:val="00EC1369"/>
    <w:rsid w:val="00EC2091"/>
    <w:rsid w:val="00EC2B72"/>
    <w:rsid w:val="00EC2DF6"/>
    <w:rsid w:val="00EC3584"/>
    <w:rsid w:val="00EC4D7B"/>
    <w:rsid w:val="00EC4DC7"/>
    <w:rsid w:val="00EC5BAD"/>
    <w:rsid w:val="00EC5E15"/>
    <w:rsid w:val="00EC6258"/>
    <w:rsid w:val="00EC771F"/>
    <w:rsid w:val="00EC784A"/>
    <w:rsid w:val="00ED0979"/>
    <w:rsid w:val="00ED13ED"/>
    <w:rsid w:val="00ED1E50"/>
    <w:rsid w:val="00ED2367"/>
    <w:rsid w:val="00ED2FD5"/>
    <w:rsid w:val="00ED301C"/>
    <w:rsid w:val="00ED3813"/>
    <w:rsid w:val="00ED38DB"/>
    <w:rsid w:val="00ED3978"/>
    <w:rsid w:val="00ED478D"/>
    <w:rsid w:val="00ED58C6"/>
    <w:rsid w:val="00ED6A88"/>
    <w:rsid w:val="00ED7D41"/>
    <w:rsid w:val="00EE31C4"/>
    <w:rsid w:val="00EE56A9"/>
    <w:rsid w:val="00EE5B0F"/>
    <w:rsid w:val="00EE636D"/>
    <w:rsid w:val="00EF0238"/>
    <w:rsid w:val="00EF0B99"/>
    <w:rsid w:val="00EF0EBC"/>
    <w:rsid w:val="00EF11F3"/>
    <w:rsid w:val="00EF1BF2"/>
    <w:rsid w:val="00EF23C7"/>
    <w:rsid w:val="00EF2A70"/>
    <w:rsid w:val="00EF3AC8"/>
    <w:rsid w:val="00EF4012"/>
    <w:rsid w:val="00EF5143"/>
    <w:rsid w:val="00EF5BCC"/>
    <w:rsid w:val="00EF60C1"/>
    <w:rsid w:val="00EF62B8"/>
    <w:rsid w:val="00EF7215"/>
    <w:rsid w:val="00EF7612"/>
    <w:rsid w:val="00EF76D9"/>
    <w:rsid w:val="00EF7743"/>
    <w:rsid w:val="00F01CF6"/>
    <w:rsid w:val="00F0480B"/>
    <w:rsid w:val="00F05090"/>
    <w:rsid w:val="00F05B4A"/>
    <w:rsid w:val="00F05D91"/>
    <w:rsid w:val="00F071F2"/>
    <w:rsid w:val="00F0767B"/>
    <w:rsid w:val="00F076D1"/>
    <w:rsid w:val="00F07866"/>
    <w:rsid w:val="00F12F93"/>
    <w:rsid w:val="00F13008"/>
    <w:rsid w:val="00F13536"/>
    <w:rsid w:val="00F13642"/>
    <w:rsid w:val="00F14933"/>
    <w:rsid w:val="00F14EAC"/>
    <w:rsid w:val="00F16E5B"/>
    <w:rsid w:val="00F17477"/>
    <w:rsid w:val="00F218E4"/>
    <w:rsid w:val="00F2298E"/>
    <w:rsid w:val="00F2441F"/>
    <w:rsid w:val="00F24B03"/>
    <w:rsid w:val="00F2526F"/>
    <w:rsid w:val="00F254CA"/>
    <w:rsid w:val="00F269A7"/>
    <w:rsid w:val="00F3038C"/>
    <w:rsid w:val="00F3161A"/>
    <w:rsid w:val="00F31EFD"/>
    <w:rsid w:val="00F32985"/>
    <w:rsid w:val="00F32F2C"/>
    <w:rsid w:val="00F33B1C"/>
    <w:rsid w:val="00F34CBB"/>
    <w:rsid w:val="00F35FAC"/>
    <w:rsid w:val="00F377DC"/>
    <w:rsid w:val="00F379C9"/>
    <w:rsid w:val="00F37CD6"/>
    <w:rsid w:val="00F40D89"/>
    <w:rsid w:val="00F40E7D"/>
    <w:rsid w:val="00F40F5F"/>
    <w:rsid w:val="00F4331A"/>
    <w:rsid w:val="00F43553"/>
    <w:rsid w:val="00F43B30"/>
    <w:rsid w:val="00F4414D"/>
    <w:rsid w:val="00F441F8"/>
    <w:rsid w:val="00F45057"/>
    <w:rsid w:val="00F4719E"/>
    <w:rsid w:val="00F47363"/>
    <w:rsid w:val="00F500D1"/>
    <w:rsid w:val="00F50BC5"/>
    <w:rsid w:val="00F50F55"/>
    <w:rsid w:val="00F50FDC"/>
    <w:rsid w:val="00F51187"/>
    <w:rsid w:val="00F511CB"/>
    <w:rsid w:val="00F5279E"/>
    <w:rsid w:val="00F5353B"/>
    <w:rsid w:val="00F54096"/>
    <w:rsid w:val="00F555DC"/>
    <w:rsid w:val="00F63532"/>
    <w:rsid w:val="00F637D7"/>
    <w:rsid w:val="00F63B49"/>
    <w:rsid w:val="00F64BE7"/>
    <w:rsid w:val="00F6637F"/>
    <w:rsid w:val="00F669B0"/>
    <w:rsid w:val="00F67189"/>
    <w:rsid w:val="00F67BD1"/>
    <w:rsid w:val="00F67E4D"/>
    <w:rsid w:val="00F707F0"/>
    <w:rsid w:val="00F70D77"/>
    <w:rsid w:val="00F70E3B"/>
    <w:rsid w:val="00F72EE9"/>
    <w:rsid w:val="00F73F6E"/>
    <w:rsid w:val="00F76010"/>
    <w:rsid w:val="00F77258"/>
    <w:rsid w:val="00F77957"/>
    <w:rsid w:val="00F81224"/>
    <w:rsid w:val="00F822D3"/>
    <w:rsid w:val="00F827BD"/>
    <w:rsid w:val="00F844EE"/>
    <w:rsid w:val="00F8602D"/>
    <w:rsid w:val="00F8663A"/>
    <w:rsid w:val="00F91827"/>
    <w:rsid w:val="00F91A92"/>
    <w:rsid w:val="00F930F5"/>
    <w:rsid w:val="00F93BAD"/>
    <w:rsid w:val="00F9424F"/>
    <w:rsid w:val="00F9429F"/>
    <w:rsid w:val="00F94F92"/>
    <w:rsid w:val="00F9570A"/>
    <w:rsid w:val="00F95867"/>
    <w:rsid w:val="00F97CD9"/>
    <w:rsid w:val="00FA0A16"/>
    <w:rsid w:val="00FA162C"/>
    <w:rsid w:val="00FA1CB7"/>
    <w:rsid w:val="00FA1FBB"/>
    <w:rsid w:val="00FA211F"/>
    <w:rsid w:val="00FA35CB"/>
    <w:rsid w:val="00FA5803"/>
    <w:rsid w:val="00FA5A8A"/>
    <w:rsid w:val="00FA6EE3"/>
    <w:rsid w:val="00FA7290"/>
    <w:rsid w:val="00FA72D3"/>
    <w:rsid w:val="00FA77D5"/>
    <w:rsid w:val="00FB2CAE"/>
    <w:rsid w:val="00FB33A6"/>
    <w:rsid w:val="00FB5E56"/>
    <w:rsid w:val="00FB645C"/>
    <w:rsid w:val="00FB645F"/>
    <w:rsid w:val="00FB6558"/>
    <w:rsid w:val="00FB6C94"/>
    <w:rsid w:val="00FC1435"/>
    <w:rsid w:val="00FC1457"/>
    <w:rsid w:val="00FC17EF"/>
    <w:rsid w:val="00FC1D07"/>
    <w:rsid w:val="00FC266A"/>
    <w:rsid w:val="00FC27BC"/>
    <w:rsid w:val="00FC2AA0"/>
    <w:rsid w:val="00FC3578"/>
    <w:rsid w:val="00FC3A51"/>
    <w:rsid w:val="00FC4189"/>
    <w:rsid w:val="00FC4B3A"/>
    <w:rsid w:val="00FC5756"/>
    <w:rsid w:val="00FC5E0D"/>
    <w:rsid w:val="00FC6845"/>
    <w:rsid w:val="00FC6AEB"/>
    <w:rsid w:val="00FD07C4"/>
    <w:rsid w:val="00FD1B4B"/>
    <w:rsid w:val="00FD2814"/>
    <w:rsid w:val="00FD2FB6"/>
    <w:rsid w:val="00FD31DA"/>
    <w:rsid w:val="00FD3F5C"/>
    <w:rsid w:val="00FD4238"/>
    <w:rsid w:val="00FD5F9B"/>
    <w:rsid w:val="00FD6A5A"/>
    <w:rsid w:val="00FE029F"/>
    <w:rsid w:val="00FE0428"/>
    <w:rsid w:val="00FE08B7"/>
    <w:rsid w:val="00FE09A7"/>
    <w:rsid w:val="00FE0A52"/>
    <w:rsid w:val="00FE2717"/>
    <w:rsid w:val="00FE27DA"/>
    <w:rsid w:val="00FE32F6"/>
    <w:rsid w:val="00FE33FF"/>
    <w:rsid w:val="00FE42F1"/>
    <w:rsid w:val="00FE44EE"/>
    <w:rsid w:val="00FE4571"/>
    <w:rsid w:val="00FE654B"/>
    <w:rsid w:val="00FE791B"/>
    <w:rsid w:val="00FF095A"/>
    <w:rsid w:val="00FF2321"/>
    <w:rsid w:val="00FF4336"/>
    <w:rsid w:val="5E3300C3"/>
    <w:rsid w:val="72DB31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DB3197"/>
  <w15:docId w15:val="{9534F809-E977-4222-8717-E4C5F814C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 w:type="paragraph" w:styleId="Caption">
    <w:name w:val="caption"/>
    <w:basedOn w:val="Normal"/>
    <w:next w:val="Normal"/>
    <w:unhideWhenUsed/>
    <w:qFormat/>
    <w:rsid w:val="005836DC"/>
    <w:pPr>
      <w:spacing w:after="200"/>
    </w:pPr>
    <w:rPr>
      <w:i/>
      <w:iCs/>
      <w:color w:val="1F497D" w:themeColor="text2"/>
      <w:sz w:val="18"/>
      <w:szCs w:val="18"/>
    </w:rPr>
  </w:style>
  <w:style w:type="character" w:customStyle="1" w:styleId="UnresolvedMention1">
    <w:name w:val="Unresolved Mention1"/>
    <w:basedOn w:val="DefaultParagraphFont"/>
    <w:uiPriority w:val="99"/>
    <w:semiHidden/>
    <w:unhideWhenUsed/>
    <w:rsid w:val="00252EC9"/>
    <w:rPr>
      <w:color w:val="605E5C"/>
      <w:shd w:val="clear" w:color="auto" w:fill="E1DFDD"/>
    </w:rPr>
  </w:style>
  <w:style w:type="paragraph" w:customStyle="1" w:styleId="Default">
    <w:name w:val="Default"/>
    <w:rsid w:val="00CC230D"/>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54322">
      <w:bodyDiv w:val="1"/>
      <w:marLeft w:val="0"/>
      <w:marRight w:val="0"/>
      <w:marTop w:val="0"/>
      <w:marBottom w:val="0"/>
      <w:divBdr>
        <w:top w:val="none" w:sz="0" w:space="0" w:color="auto"/>
        <w:left w:val="none" w:sz="0" w:space="0" w:color="auto"/>
        <w:bottom w:val="none" w:sz="0" w:space="0" w:color="auto"/>
        <w:right w:val="none" w:sz="0" w:space="0" w:color="auto"/>
      </w:divBdr>
    </w:div>
    <w:div w:id="116684305">
      <w:bodyDiv w:val="1"/>
      <w:marLeft w:val="0"/>
      <w:marRight w:val="0"/>
      <w:marTop w:val="0"/>
      <w:marBottom w:val="0"/>
      <w:divBdr>
        <w:top w:val="none" w:sz="0" w:space="0" w:color="auto"/>
        <w:left w:val="none" w:sz="0" w:space="0" w:color="auto"/>
        <w:bottom w:val="none" w:sz="0" w:space="0" w:color="auto"/>
        <w:right w:val="none" w:sz="0" w:space="0" w:color="auto"/>
      </w:divBdr>
    </w:div>
    <w:div w:id="145628940">
      <w:bodyDiv w:val="1"/>
      <w:marLeft w:val="0"/>
      <w:marRight w:val="0"/>
      <w:marTop w:val="0"/>
      <w:marBottom w:val="0"/>
      <w:divBdr>
        <w:top w:val="none" w:sz="0" w:space="0" w:color="auto"/>
        <w:left w:val="none" w:sz="0" w:space="0" w:color="auto"/>
        <w:bottom w:val="none" w:sz="0" w:space="0" w:color="auto"/>
        <w:right w:val="none" w:sz="0" w:space="0" w:color="auto"/>
      </w:divBdr>
    </w:div>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461726460">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54744234">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919410792">
      <w:bodyDiv w:val="1"/>
      <w:marLeft w:val="0"/>
      <w:marRight w:val="0"/>
      <w:marTop w:val="0"/>
      <w:marBottom w:val="0"/>
      <w:divBdr>
        <w:top w:val="none" w:sz="0" w:space="0" w:color="auto"/>
        <w:left w:val="none" w:sz="0" w:space="0" w:color="auto"/>
        <w:bottom w:val="none" w:sz="0" w:space="0" w:color="auto"/>
        <w:right w:val="none" w:sz="0" w:space="0" w:color="auto"/>
      </w:divBdr>
    </w:div>
    <w:div w:id="1021853134">
      <w:bodyDiv w:val="1"/>
      <w:marLeft w:val="0"/>
      <w:marRight w:val="0"/>
      <w:marTop w:val="0"/>
      <w:marBottom w:val="0"/>
      <w:divBdr>
        <w:top w:val="none" w:sz="0" w:space="0" w:color="auto"/>
        <w:left w:val="none" w:sz="0" w:space="0" w:color="auto"/>
        <w:bottom w:val="none" w:sz="0" w:space="0" w:color="auto"/>
        <w:right w:val="none" w:sz="0" w:space="0" w:color="auto"/>
      </w:divBdr>
    </w:div>
    <w:div w:id="1178272744">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343359606">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491284840">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836259820">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 w:id="212009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ointblue.org" TargetMode="External"/><Relationship Id="rId18"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spears@pointblue.org" TargetMode="External"/><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chart" Target="charts/chart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23" Type="http://schemas.microsoft.com/office/2016/09/relationships/commentsIds" Target="commentsIds.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microsoft.com/office/2018/08/relationships/commentsExtensible" Target="commentsExtensible.xml"/></Relationships>
</file>

<file path=word/charts/_rels/chart1.xml.rels><?xml version="1.0" encoding="UTF-8" standalone="yes"?>
<Relationships xmlns="http://schemas.openxmlformats.org/package/2006/relationships"><Relationship Id="rId3" Type="http://schemas.openxmlformats.org/officeDocument/2006/relationships/oleObject" Target="file:///\\192.168.95.67\share\SEFI%20Cetaceans\SFI%20Whale%20Counts_1987-2021.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US" baseline="0"/>
              <a:t>June </a:t>
            </a:r>
            <a:r>
              <a:rPr lang="en-US"/>
              <a:t>2021 Whale Sightings</a:t>
            </a:r>
          </a:p>
        </c:rich>
      </c:tx>
      <c:layout>
        <c:manualLayout>
          <c:xMode val="edge"/>
          <c:yMode val="edge"/>
          <c:x val="2.0746251538406126E-2"/>
          <c:y val="1.606878784565541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n-US"/>
        </a:p>
      </c:txPr>
    </c:title>
    <c:autoTitleDeleted val="0"/>
    <c:plotArea>
      <c:layout>
        <c:manualLayout>
          <c:layoutTarget val="inner"/>
          <c:xMode val="edge"/>
          <c:yMode val="edge"/>
          <c:x val="0.11149387576552931"/>
          <c:y val="0.17388654477262072"/>
          <c:w val="0.75835932153903696"/>
          <c:h val="0.61561725607241735"/>
        </c:manualLayout>
      </c:layout>
      <c:barChart>
        <c:barDir val="col"/>
        <c:grouping val="stacked"/>
        <c:varyColors val="0"/>
        <c:ser>
          <c:idx val="0"/>
          <c:order val="0"/>
          <c:spPr>
            <a:solidFill>
              <a:schemeClr val="accent6"/>
            </a:solidFill>
            <a:ln>
              <a:noFill/>
            </a:ln>
            <a:effectLst/>
          </c:spPr>
          <c:invertIfNegative val="0"/>
          <c:cat>
            <c:numRef>
              <c:f>'2021'!$A$154:$A$183</c:f>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f>'2021'!$B$154:$B$183</c:f>
            </c:numRef>
          </c:val>
          <c:extLst xmlns:c15="http://schemas.microsoft.com/office/drawing/2012/chart">
            <c:ext xmlns:c16="http://schemas.microsoft.com/office/drawing/2014/chart" uri="{C3380CC4-5D6E-409C-BE32-E72D297353CC}">
              <c16:uniqueId val="{00000000-A702-496A-AA5B-F0371C4F58C2}"/>
            </c:ext>
          </c:extLst>
        </c:ser>
        <c:ser>
          <c:idx val="6"/>
          <c:order val="1"/>
          <c:spPr>
            <a:solidFill>
              <a:schemeClr val="accent6">
                <a:lumMod val="80000"/>
                <a:lumOff val="20000"/>
              </a:schemeClr>
            </a:solidFill>
            <a:ln>
              <a:noFill/>
            </a:ln>
            <a:effectLst/>
          </c:spPr>
          <c:invertIfNegative val="0"/>
          <c:cat>
            <c:numRef>
              <c:f>'2021'!$A$154:$A$183</c:f>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f>'2021'!$C$154:$C$183</c:f>
            </c:numRef>
          </c:val>
          <c:extLst xmlns:c15="http://schemas.microsoft.com/office/drawing/2012/chart">
            <c:ext xmlns:c16="http://schemas.microsoft.com/office/drawing/2014/chart" uri="{C3380CC4-5D6E-409C-BE32-E72D297353CC}">
              <c16:uniqueId val="{00000001-A702-496A-AA5B-F0371C4F58C2}"/>
            </c:ext>
          </c:extLst>
        </c:ser>
        <c:ser>
          <c:idx val="3"/>
          <c:order val="2"/>
          <c:spPr>
            <a:solidFill>
              <a:schemeClr val="accent6">
                <a:lumMod val="60000"/>
              </a:schemeClr>
            </a:solidFill>
            <a:ln>
              <a:noFill/>
            </a:ln>
            <a:effectLst/>
          </c:spPr>
          <c:invertIfNegative val="0"/>
          <c:cat>
            <c:numRef>
              <c:f>'2021'!$A$154:$A$183</c:f>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f>'2021'!$D$154:$D$183</c:f>
            </c:numRef>
          </c:val>
          <c:extLst xmlns:c15="http://schemas.microsoft.com/office/drawing/2012/chart">
            <c:ext xmlns:c16="http://schemas.microsoft.com/office/drawing/2014/chart" uri="{C3380CC4-5D6E-409C-BE32-E72D297353CC}">
              <c16:uniqueId val="{00000002-A702-496A-AA5B-F0371C4F58C2}"/>
            </c:ext>
          </c:extLst>
        </c:ser>
        <c:ser>
          <c:idx val="5"/>
          <c:order val="4"/>
          <c:tx>
            <c:strRef>
              <c:f>'2021'!$F$1</c:f>
              <c:strCache>
                <c:ptCount val="1"/>
                <c:pt idx="0">
                  <c:v>UNWH</c:v>
                </c:pt>
              </c:strCache>
            </c:strRef>
          </c:tx>
          <c:spPr>
            <a:solidFill>
              <a:srgbClr val="00B050"/>
            </a:solidFill>
            <a:ln>
              <a:solidFill>
                <a:schemeClr val="tx1"/>
              </a:solidFill>
            </a:ln>
            <a:effectLst/>
          </c:spPr>
          <c:invertIfNegative val="0"/>
          <c:cat>
            <c:numRef>
              <c:f>'2021'!$A$154:$A$183</c:f>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f>'2021'!$F$154:$F$183</c:f>
              <c:numCache>
                <c:formatCode>General</c:formatCode>
                <c:ptCount val="30"/>
                <c:pt idx="8">
                  <c:v>1</c:v>
                </c:pt>
                <c:pt idx="21">
                  <c:v>1</c:v>
                </c:pt>
              </c:numCache>
            </c:numRef>
          </c:val>
          <c:extLst xmlns:c15="http://schemas.microsoft.com/office/drawing/2012/chart">
            <c:ext xmlns:c16="http://schemas.microsoft.com/office/drawing/2014/chart" uri="{C3380CC4-5D6E-409C-BE32-E72D297353CC}">
              <c16:uniqueId val="{00000003-A702-496A-AA5B-F0371C4F58C2}"/>
            </c:ext>
          </c:extLst>
        </c:ser>
        <c:ser>
          <c:idx val="13"/>
          <c:order val="13"/>
          <c:tx>
            <c:strRef>
              <c:f>'2021'!$O$1</c:f>
              <c:strCache>
                <c:ptCount val="1"/>
                <c:pt idx="0">
                  <c:v>HUWH</c:v>
                </c:pt>
              </c:strCache>
            </c:strRef>
          </c:tx>
          <c:spPr>
            <a:solidFill>
              <a:schemeClr val="accent6"/>
            </a:solidFill>
            <a:ln>
              <a:solidFill>
                <a:schemeClr val="tx1"/>
              </a:solidFill>
            </a:ln>
            <a:effectLst/>
          </c:spPr>
          <c:invertIfNegative val="0"/>
          <c:cat>
            <c:numRef>
              <c:f>'2021'!$A$154:$A$183</c:f>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f>'2021'!$O$154:$O$183</c:f>
              <c:numCache>
                <c:formatCode>General</c:formatCode>
                <c:ptCount val="30"/>
                <c:pt idx="2">
                  <c:v>1</c:v>
                </c:pt>
                <c:pt idx="8">
                  <c:v>11</c:v>
                </c:pt>
                <c:pt idx="9">
                  <c:v>23</c:v>
                </c:pt>
                <c:pt idx="10">
                  <c:v>10</c:v>
                </c:pt>
                <c:pt idx="20">
                  <c:v>12</c:v>
                </c:pt>
                <c:pt idx="21">
                  <c:v>25</c:v>
                </c:pt>
                <c:pt idx="22">
                  <c:v>14</c:v>
                </c:pt>
                <c:pt idx="23">
                  <c:v>34</c:v>
                </c:pt>
                <c:pt idx="24">
                  <c:v>10</c:v>
                </c:pt>
                <c:pt idx="26">
                  <c:v>3</c:v>
                </c:pt>
                <c:pt idx="27">
                  <c:v>3</c:v>
                </c:pt>
                <c:pt idx="29">
                  <c:v>1</c:v>
                </c:pt>
              </c:numCache>
            </c:numRef>
          </c:val>
          <c:extLst xmlns:c15="http://schemas.microsoft.com/office/drawing/2012/chart">
            <c:ext xmlns:c16="http://schemas.microsoft.com/office/drawing/2014/chart" uri="{C3380CC4-5D6E-409C-BE32-E72D297353CC}">
              <c16:uniqueId val="{00000004-A702-496A-AA5B-F0371C4F58C2}"/>
            </c:ext>
          </c:extLst>
        </c:ser>
        <c:ser>
          <c:idx val="14"/>
          <c:order val="14"/>
          <c:tx>
            <c:strRef>
              <c:f>'2021'!$P$1</c:f>
              <c:strCache>
                <c:ptCount val="1"/>
                <c:pt idx="0">
                  <c:v>GRWH</c:v>
                </c:pt>
              </c:strCache>
            </c:strRef>
          </c:tx>
          <c:spPr>
            <a:solidFill>
              <a:schemeClr val="bg1">
                <a:lumMod val="75000"/>
              </a:schemeClr>
            </a:solidFill>
            <a:ln>
              <a:solidFill>
                <a:schemeClr val="tx1"/>
              </a:solidFill>
            </a:ln>
            <a:effectLst/>
          </c:spPr>
          <c:invertIfNegative val="0"/>
          <c:cat>
            <c:numRef>
              <c:f>'2021'!$A$154:$A$183</c:f>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f>'2021'!$P$154:$P$183</c:f>
              <c:numCache>
                <c:formatCode>General</c:formatCode>
                <c:ptCount val="30"/>
                <c:pt idx="0">
                  <c:v>3</c:v>
                </c:pt>
                <c:pt idx="1">
                  <c:v>3</c:v>
                </c:pt>
                <c:pt idx="2">
                  <c:v>5</c:v>
                </c:pt>
                <c:pt idx="3">
                  <c:v>3</c:v>
                </c:pt>
                <c:pt idx="4">
                  <c:v>4</c:v>
                </c:pt>
                <c:pt idx="5">
                  <c:v>3</c:v>
                </c:pt>
                <c:pt idx="6">
                  <c:v>4</c:v>
                </c:pt>
                <c:pt idx="7">
                  <c:v>9</c:v>
                </c:pt>
                <c:pt idx="8">
                  <c:v>7</c:v>
                </c:pt>
                <c:pt idx="9">
                  <c:v>10</c:v>
                </c:pt>
                <c:pt idx="10">
                  <c:v>8</c:v>
                </c:pt>
                <c:pt idx="11">
                  <c:v>3</c:v>
                </c:pt>
                <c:pt idx="12">
                  <c:v>1</c:v>
                </c:pt>
                <c:pt idx="13">
                  <c:v>3</c:v>
                </c:pt>
                <c:pt idx="14">
                  <c:v>3</c:v>
                </c:pt>
                <c:pt idx="15">
                  <c:v>5</c:v>
                </c:pt>
                <c:pt idx="16">
                  <c:v>5</c:v>
                </c:pt>
                <c:pt idx="17">
                  <c:v>4</c:v>
                </c:pt>
                <c:pt idx="18">
                  <c:v>5</c:v>
                </c:pt>
                <c:pt idx="19">
                  <c:v>6</c:v>
                </c:pt>
                <c:pt idx="20">
                  <c:v>7</c:v>
                </c:pt>
                <c:pt idx="21">
                  <c:v>4</c:v>
                </c:pt>
                <c:pt idx="22">
                  <c:v>7</c:v>
                </c:pt>
                <c:pt idx="23">
                  <c:v>5</c:v>
                </c:pt>
                <c:pt idx="24">
                  <c:v>13</c:v>
                </c:pt>
                <c:pt idx="25">
                  <c:v>3</c:v>
                </c:pt>
                <c:pt idx="26">
                  <c:v>8</c:v>
                </c:pt>
                <c:pt idx="27">
                  <c:v>6</c:v>
                </c:pt>
                <c:pt idx="28">
                  <c:v>7</c:v>
                </c:pt>
                <c:pt idx="29">
                  <c:v>4</c:v>
                </c:pt>
              </c:numCache>
            </c:numRef>
          </c:val>
          <c:extLst xmlns:c15="http://schemas.microsoft.com/office/drawing/2012/chart">
            <c:ext xmlns:c16="http://schemas.microsoft.com/office/drawing/2014/chart" uri="{C3380CC4-5D6E-409C-BE32-E72D297353CC}">
              <c16:uniqueId val="{00000005-A702-496A-AA5B-F0371C4F58C2}"/>
            </c:ext>
          </c:extLst>
        </c:ser>
        <c:ser>
          <c:idx val="15"/>
          <c:order val="15"/>
          <c:tx>
            <c:strRef>
              <c:f>'2021'!$Q$1</c:f>
              <c:strCache>
                <c:ptCount val="1"/>
                <c:pt idx="0">
                  <c:v>FIWH</c:v>
                </c:pt>
              </c:strCache>
            </c:strRef>
          </c:tx>
          <c:spPr>
            <a:solidFill>
              <a:schemeClr val="tx1">
                <a:lumMod val="75000"/>
                <a:lumOff val="25000"/>
              </a:schemeClr>
            </a:solidFill>
            <a:ln>
              <a:solidFill>
                <a:schemeClr val="tx1"/>
              </a:solidFill>
            </a:ln>
            <a:effectLst/>
          </c:spPr>
          <c:invertIfNegative val="0"/>
          <c:cat>
            <c:numRef>
              <c:f>'2021'!$A$154:$A$183</c:f>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f>'2021'!$Q$154:$Q$183</c:f>
              <c:numCache>
                <c:formatCode>General</c:formatCode>
                <c:ptCount val="30"/>
                <c:pt idx="7">
                  <c:v>7</c:v>
                </c:pt>
                <c:pt idx="9">
                  <c:v>2</c:v>
                </c:pt>
              </c:numCache>
            </c:numRef>
          </c:val>
          <c:extLst xmlns:c15="http://schemas.microsoft.com/office/drawing/2012/chart">
            <c:ext xmlns:c16="http://schemas.microsoft.com/office/drawing/2014/chart" uri="{C3380CC4-5D6E-409C-BE32-E72D297353CC}">
              <c16:uniqueId val="{00000006-A702-496A-AA5B-F0371C4F58C2}"/>
            </c:ext>
          </c:extLst>
        </c:ser>
        <c:ser>
          <c:idx val="18"/>
          <c:order val="18"/>
          <c:tx>
            <c:strRef>
              <c:f>'2021'!$T$1</c:f>
              <c:strCache>
                <c:ptCount val="1"/>
                <c:pt idx="0">
                  <c:v>BLWH</c:v>
                </c:pt>
              </c:strCache>
            </c:strRef>
          </c:tx>
          <c:spPr>
            <a:solidFill>
              <a:schemeClr val="tx2">
                <a:lumMod val="60000"/>
                <a:lumOff val="40000"/>
              </a:schemeClr>
            </a:solidFill>
            <a:ln>
              <a:solidFill>
                <a:schemeClr val="tx1"/>
              </a:solidFill>
            </a:ln>
            <a:effectLst/>
          </c:spPr>
          <c:invertIfNegative val="0"/>
          <c:cat>
            <c:numRef>
              <c:f>'2021'!$A$154:$A$183</c:f>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f>'2021'!$T$154:$T$183</c:f>
              <c:numCache>
                <c:formatCode>General</c:formatCode>
                <c:ptCount val="30"/>
                <c:pt idx="7">
                  <c:v>8</c:v>
                </c:pt>
                <c:pt idx="8">
                  <c:v>10</c:v>
                </c:pt>
                <c:pt idx="9">
                  <c:v>8</c:v>
                </c:pt>
                <c:pt idx="10">
                  <c:v>4</c:v>
                </c:pt>
                <c:pt idx="14">
                  <c:v>1</c:v>
                </c:pt>
                <c:pt idx="15">
                  <c:v>2</c:v>
                </c:pt>
                <c:pt idx="16">
                  <c:v>1</c:v>
                </c:pt>
                <c:pt idx="19">
                  <c:v>1</c:v>
                </c:pt>
                <c:pt idx="21">
                  <c:v>3</c:v>
                </c:pt>
                <c:pt idx="22">
                  <c:v>6</c:v>
                </c:pt>
                <c:pt idx="23">
                  <c:v>2</c:v>
                </c:pt>
                <c:pt idx="24">
                  <c:v>1</c:v>
                </c:pt>
                <c:pt idx="26">
                  <c:v>1</c:v>
                </c:pt>
              </c:numCache>
            </c:numRef>
          </c:val>
          <c:extLst>
            <c:ext xmlns:c16="http://schemas.microsoft.com/office/drawing/2014/chart" uri="{C3380CC4-5D6E-409C-BE32-E72D297353CC}">
              <c16:uniqueId val="{00000007-A702-496A-AA5B-F0371C4F58C2}"/>
            </c:ext>
          </c:extLst>
        </c:ser>
        <c:dLbls>
          <c:showLegendKey val="0"/>
          <c:showVal val="0"/>
          <c:showCatName val="0"/>
          <c:showSerName val="0"/>
          <c:showPercent val="0"/>
          <c:showBubbleSize val="0"/>
        </c:dLbls>
        <c:gapWidth val="80"/>
        <c:overlap val="100"/>
        <c:axId val="441153816"/>
        <c:axId val="441153032"/>
        <c:extLst>
          <c:ext xmlns:c15="http://schemas.microsoft.com/office/drawing/2012/chart" uri="{02D57815-91ED-43cb-92C2-25804820EDAC}">
            <c15:filteredBarSeries>
              <c15:ser>
                <c:idx val="4"/>
                <c:order val="3"/>
                <c:tx>
                  <c:strRef>
                    <c:extLst>
                      <c:ext uri="{02D57815-91ED-43cb-92C2-25804820EDAC}">
                        <c15:formulaRef>
                          <c15:sqref>'2021'!$E$1</c15:sqref>
                        </c15:formulaRef>
                      </c:ext>
                    </c:extLst>
                    <c:strCache>
                      <c:ptCount val="1"/>
                      <c:pt idx="0">
                        <c:v>HAPO</c:v>
                      </c:pt>
                    </c:strCache>
                  </c:strRef>
                </c:tx>
                <c:spPr>
                  <a:solidFill>
                    <a:schemeClr val="accent5">
                      <a:lumMod val="60000"/>
                    </a:schemeClr>
                  </a:solidFill>
                  <a:ln>
                    <a:noFill/>
                  </a:ln>
                  <a:effectLst/>
                </c:spPr>
                <c:invertIfNegative val="0"/>
                <c:cat>
                  <c:numRef>
                    <c:extLst>
                      <c:ex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c:ext uri="{02D57815-91ED-43cb-92C2-25804820EDAC}">
                        <c15:formulaRef>
                          <c15:sqref>'2021'!$E$154:$E$183</c15:sqref>
                        </c15:formulaRef>
                      </c:ext>
                    </c:extLst>
                    <c:numCache>
                      <c:formatCode>General</c:formatCode>
                      <c:ptCount val="30"/>
                    </c:numCache>
                  </c:numRef>
                </c:val>
                <c:extLst>
                  <c:ext xmlns:c16="http://schemas.microsoft.com/office/drawing/2014/chart" uri="{C3380CC4-5D6E-409C-BE32-E72D297353CC}">
                    <c16:uniqueId val="{00000008-A702-496A-AA5B-F0371C4F58C2}"/>
                  </c:ext>
                </c:extLst>
              </c15:ser>
            </c15:filteredBarSeries>
            <c15:filteredBarSeries>
              <c15:ser>
                <c:idx val="7"/>
                <c:order val="5"/>
                <c:tx>
                  <c:strRef>
                    <c:extLst xmlns:c15="http://schemas.microsoft.com/office/drawing/2012/chart">
                      <c:ext xmlns:c15="http://schemas.microsoft.com/office/drawing/2012/chart" uri="{02D57815-91ED-43cb-92C2-25804820EDAC}">
                        <c15:formulaRef>
                          <c15:sqref>'2021'!$G$1</c15:sqref>
                        </c15:formulaRef>
                      </c:ext>
                    </c:extLst>
                    <c:strCache>
                      <c:ptCount val="1"/>
                      <c:pt idx="0">
                        <c:v>SPWH</c:v>
                      </c:pt>
                    </c:strCache>
                  </c:strRef>
                </c:tx>
                <c:spPr>
                  <a:solidFill>
                    <a:schemeClr val="accent5">
                      <a:lumMod val="80000"/>
                      <a:lumOff val="2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'2021'!$G$154:$G$183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09-A702-496A-AA5B-F0371C4F58C2}"/>
                  </c:ext>
                </c:extLst>
              </c15:ser>
            </c15:filteredBarSeries>
            <c15:filteredBarSeries>
              <c15:ser>
                <c:idx val="8"/>
                <c:order val="6"/>
                <c:tx>
                  <c:strRef>
                    <c:extLst xmlns:c15="http://schemas.microsoft.com/office/drawing/2012/chart">
                      <c:ext xmlns:c15="http://schemas.microsoft.com/office/drawing/2012/chart" uri="{02D57815-91ED-43cb-92C2-25804820EDAC}">
                        <c15:formulaRef>
                          <c15:sqref>'2021'!$H$1</c15:sqref>
                        </c15:formulaRef>
                      </c:ext>
                    </c:extLst>
                    <c:strCache>
                      <c:ptCount val="1"/>
                      <c:pt idx="0">
                        <c:v>SEWH</c:v>
                      </c:pt>
                    </c:strCache>
                  </c:strRef>
                </c:tx>
                <c:spPr>
                  <a:solidFill>
                    <a:schemeClr val="accent4">
                      <a:lumMod val="80000"/>
                      <a:lumOff val="2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'2021'!$H$154:$H$183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0A-A702-496A-AA5B-F0371C4F58C2}"/>
                  </c:ext>
                </c:extLst>
              </c15:ser>
            </c15:filteredBarSeries>
            <c15:filteredBarSeries>
              <c15:ser>
                <c:idx val="1"/>
                <c:order val="7"/>
                <c:tx>
                  <c:strRef>
                    <c:extLst xmlns:c15="http://schemas.microsoft.com/office/drawing/2012/chart">
                      <c:ext xmlns:c15="http://schemas.microsoft.com/office/drawing/2012/chart" uri="{02D57815-91ED-43cb-92C2-25804820EDAC}">
                        <c15:formulaRef>
                          <c15:sqref>'2021'!$I$1</c15:sqref>
                        </c15:formulaRef>
                      </c:ext>
                    </c:extLst>
                    <c:strCache>
                      <c:ptCount val="1"/>
                      <c:pt idx="0">
                        <c:v>RIDO</c:v>
                      </c:pt>
                    </c:strCache>
                  </c:strRef>
                </c:tx>
                <c:spPr>
                  <a:solidFill>
                    <a:schemeClr val="accent5"/>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'2021'!$I$154:$I$183</c15:sqref>
                        </c15:formulaRef>
                      </c:ext>
                    </c:extLst>
                    <c:numCache>
                      <c:formatCode>General</c:formatCode>
                      <c:ptCount val="30"/>
                      <c:pt idx="23">
                        <c:v>60</c:v>
                      </c:pt>
                    </c:numCache>
                  </c:numRef>
                </c:val>
                <c:extLst xmlns:c15="http://schemas.microsoft.com/office/drawing/2012/chart">
                  <c:ext xmlns:c16="http://schemas.microsoft.com/office/drawing/2014/chart" uri="{C3380CC4-5D6E-409C-BE32-E72D297353CC}">
                    <c16:uniqueId val="{0000000B-A702-496A-AA5B-F0371C4F58C2}"/>
                  </c:ext>
                </c:extLst>
              </c15:ser>
            </c15:filteredBarSeries>
            <c15:filteredBarSeries>
              <c15:ser>
                <c:idx val="2"/>
                <c:order val="8"/>
                <c:tx>
                  <c:strRef>
                    <c:extLst xmlns:c15="http://schemas.microsoft.com/office/drawing/2012/chart">
                      <c:ext xmlns:c15="http://schemas.microsoft.com/office/drawing/2012/chart" uri="{02D57815-91ED-43cb-92C2-25804820EDAC}">
                        <c15:formulaRef>
                          <c15:sqref>'2021'!$J$1</c15:sqref>
                        </c15:formulaRef>
                      </c:ext>
                    </c:extLst>
                    <c:strCache>
                      <c:ptCount val="1"/>
                      <c:pt idx="0">
                        <c:v>PWSD</c:v>
                      </c:pt>
                    </c:strCache>
                  </c:strRef>
                </c:tx>
                <c:spPr>
                  <a:solidFill>
                    <a:schemeClr val="accent4"/>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'2021'!$J$154:$J$183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0C-A702-496A-AA5B-F0371C4F58C2}"/>
                  </c:ext>
                </c:extLst>
              </c15:ser>
            </c15:filteredBarSeries>
            <c15:filteredBarSeries>
              <c15:ser>
                <c:idx val="9"/>
                <c:order val="9"/>
                <c:tx>
                  <c:strRef>
                    <c:extLst xmlns:c15="http://schemas.microsoft.com/office/drawing/2012/chart">
                      <c:ext xmlns:c15="http://schemas.microsoft.com/office/drawing/2012/chart" uri="{02D57815-91ED-43cb-92C2-25804820EDAC}">
                        <c15:formulaRef>
                          <c15:sqref>'2021'!$K$1</c15:sqref>
                        </c15:formulaRef>
                      </c:ext>
                    </c:extLst>
                    <c:strCache>
                      <c:ptCount val="1"/>
                      <c:pt idx="0">
                        <c:v>BNDO</c:v>
                      </c:pt>
                    </c:strCache>
                  </c:strRef>
                </c:tx>
                <c:spPr>
                  <a:solidFill>
                    <a:schemeClr val="accent6">
                      <a:lumMod val="8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'2021'!$K$154:$K$183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0D-A702-496A-AA5B-F0371C4F58C2}"/>
                  </c:ext>
                </c:extLst>
              </c15:ser>
            </c15:filteredBarSeries>
            <c15:filteredBarSeries>
              <c15:ser>
                <c:idx val="10"/>
                <c:order val="10"/>
                <c:tx>
                  <c:strRef>
                    <c:extLst xmlns:c15="http://schemas.microsoft.com/office/drawing/2012/chart">
                      <c:ext xmlns:c15="http://schemas.microsoft.com/office/drawing/2012/chart" uri="{02D57815-91ED-43cb-92C2-25804820EDAC}">
                        <c15:formulaRef>
                          <c15:sqref>'2021'!$L$1</c15:sqref>
                        </c15:formulaRef>
                      </c:ext>
                    </c:extLst>
                    <c:strCache>
                      <c:ptCount val="1"/>
                      <c:pt idx="0">
                        <c:v>ORCA</c:v>
                      </c:pt>
                    </c:strCache>
                  </c:strRef>
                </c:tx>
                <c:spPr>
                  <a:solidFill>
                    <a:schemeClr val="accent5">
                      <a:lumMod val="8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'2021'!$L$154:$L$183</c15:sqref>
                        </c15:formulaRef>
                      </c:ext>
                    </c:extLst>
                    <c:numCache>
                      <c:formatCode>General</c:formatCode>
                      <c:ptCount val="30"/>
                      <c:pt idx="5">
                        <c:v>2</c:v>
                      </c:pt>
                      <c:pt idx="23">
                        <c:v>14</c:v>
                      </c:pt>
                    </c:numCache>
                  </c:numRef>
                </c:val>
                <c:extLst xmlns:c15="http://schemas.microsoft.com/office/drawing/2012/chart">
                  <c:ext xmlns:c16="http://schemas.microsoft.com/office/drawing/2014/chart" uri="{C3380CC4-5D6E-409C-BE32-E72D297353CC}">
                    <c16:uniqueId val="{0000000E-A702-496A-AA5B-F0371C4F58C2}"/>
                  </c:ext>
                </c:extLst>
              </c15:ser>
            </c15:filteredBarSeries>
            <c15:filteredBarSeries>
              <c15:ser>
                <c:idx val="11"/>
                <c:order val="11"/>
                <c:tx>
                  <c:strRef>
                    <c:extLst xmlns:c15="http://schemas.microsoft.com/office/drawing/2012/chart">
                      <c:ext xmlns:c15="http://schemas.microsoft.com/office/drawing/2012/chart" uri="{02D57815-91ED-43cb-92C2-25804820EDAC}">
                        <c15:formulaRef>
                          <c15:sqref>'2021'!$M$1</c15:sqref>
                        </c15:formulaRef>
                      </c:ext>
                    </c:extLst>
                    <c:strCache>
                      <c:ptCount val="1"/>
                      <c:pt idx="0">
                        <c:v>NRWD</c:v>
                      </c:pt>
                    </c:strCache>
                  </c:strRef>
                </c:tx>
                <c:spPr>
                  <a:solidFill>
                    <a:schemeClr val="accent4">
                      <a:lumMod val="8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'2021'!$M$154:$M$183</c15:sqref>
                        </c15:formulaRef>
                      </c:ext>
                    </c:extLst>
                    <c:numCache>
                      <c:formatCode>General</c:formatCode>
                      <c:ptCount val="30"/>
                      <c:pt idx="22">
                        <c:v>250</c:v>
                      </c:pt>
                    </c:numCache>
                  </c:numRef>
                </c:val>
                <c:extLst xmlns:c15="http://schemas.microsoft.com/office/drawing/2012/chart">
                  <c:ext xmlns:c16="http://schemas.microsoft.com/office/drawing/2014/chart" uri="{C3380CC4-5D6E-409C-BE32-E72D297353CC}">
                    <c16:uniqueId val="{0000000F-A702-496A-AA5B-F0371C4F58C2}"/>
                  </c:ext>
                </c:extLst>
              </c15:ser>
            </c15:filteredBarSeries>
            <c15:filteredBarSeries>
              <c15:ser>
                <c:idx val="12"/>
                <c:order val="12"/>
                <c:tx>
                  <c:strRef>
                    <c:extLst xmlns:c15="http://schemas.microsoft.com/office/drawing/2012/chart">
                      <c:ext xmlns:c15="http://schemas.microsoft.com/office/drawing/2012/chart" uri="{02D57815-91ED-43cb-92C2-25804820EDAC}">
                        <c15:formulaRef>
                          <c15:sqref>'2021'!$N$1</c15:sqref>
                        </c15:formulaRef>
                      </c:ext>
                    </c:extLst>
                    <c:strCache>
                      <c:ptCount val="1"/>
                      <c:pt idx="0">
                        <c:v>MIWH</c:v>
                      </c:pt>
                    </c:strCache>
                  </c:strRef>
                </c:tx>
                <c:spPr>
                  <a:solidFill>
                    <a:schemeClr val="accent6">
                      <a:lumMod val="60000"/>
                      <a:lumOff val="4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'2021'!$N$154:$N$183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10-A702-496A-AA5B-F0371C4F58C2}"/>
                  </c:ext>
                </c:extLst>
              </c15:ser>
            </c15:filteredBarSeries>
            <c15:filteredBarSeries>
              <c15:ser>
                <c:idx val="16"/>
                <c:order val="16"/>
                <c:tx>
                  <c:strRef>
                    <c:extLst xmlns:c15="http://schemas.microsoft.com/office/drawing/2012/chart">
                      <c:ext xmlns:c15="http://schemas.microsoft.com/office/drawing/2012/chart" uri="{02D57815-91ED-43cb-92C2-25804820EDAC}">
                        <c15:formulaRef>
                          <c15:sqref>'2021'!$R$1</c15:sqref>
                        </c15:formulaRef>
                      </c:ext>
                    </c:extLst>
                    <c:strCache>
                      <c:ptCount val="1"/>
                      <c:pt idx="0">
                        <c:v>DAPO</c:v>
                      </c:pt>
                    </c:strCache>
                  </c:strRef>
                </c:tx>
                <c:spPr>
                  <a:solidFill>
                    <a:schemeClr val="accent5">
                      <a:lumMod val="5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'2021'!$R$154:$R$183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11-A702-496A-AA5B-F0371C4F58C2}"/>
                  </c:ext>
                </c:extLst>
              </c15:ser>
            </c15:filteredBarSeries>
            <c15:filteredBarSeries>
              <c15:ser>
                <c:idx val="17"/>
                <c:order val="17"/>
                <c:tx>
                  <c:strRef>
                    <c:extLst xmlns:c15="http://schemas.microsoft.com/office/drawing/2012/chart">
                      <c:ext xmlns:c15="http://schemas.microsoft.com/office/drawing/2012/chart" uri="{02D57815-91ED-43cb-92C2-25804820EDAC}">
                        <c15:formulaRef>
                          <c15:sqref>'2021'!$S$1</c15:sqref>
                        </c15:formulaRef>
                      </c:ext>
                    </c:extLst>
                    <c:strCache>
                      <c:ptCount val="1"/>
                      <c:pt idx="0">
                        <c:v>CODO</c:v>
                      </c:pt>
                    </c:strCache>
                  </c:strRef>
                </c:tx>
                <c:spPr>
                  <a:solidFill>
                    <a:schemeClr val="accent4">
                      <a:lumMod val="5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'2021'!$S$154:$S$183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12-A702-496A-AA5B-F0371C4F58C2}"/>
                  </c:ext>
                </c:extLst>
              </c15:ser>
            </c15:filteredBarSeries>
            <c15:filteredBarSeries>
              <c15:ser>
                <c:idx val="19"/>
                <c:order val="19"/>
                <c:tx>
                  <c:strRef>
                    <c:extLst xmlns:c15="http://schemas.microsoft.com/office/drawing/2012/chart">
                      <c:ext xmlns:c15="http://schemas.microsoft.com/office/drawing/2012/chart" uri="{02D57815-91ED-43cb-92C2-25804820EDAC}">
                        <c15:formulaRef>
                          <c15:sqref>'2021'!$U$1</c15:sqref>
                        </c15:formulaRef>
                      </c:ext>
                    </c:extLst>
                    <c:strCache>
                      <c:ptCount val="1"/>
                      <c:pt idx="0">
                        <c:v>BBWH</c:v>
                      </c:pt>
                    </c:strCache>
                  </c:strRef>
                </c:tx>
                <c:spPr>
                  <a:solidFill>
                    <a:schemeClr val="accent5">
                      <a:lumMod val="70000"/>
                      <a:lumOff val="3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'2021'!$U$154:$U$183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13-A702-496A-AA5B-F0371C4F58C2}"/>
                  </c:ext>
                </c:extLst>
              </c15:ser>
            </c15:filteredBarSeries>
            <c15:filteredBarSeries>
              <c15:ser>
                <c:idx val="20"/>
                <c:order val="20"/>
                <c:tx>
                  <c:strRef>
                    <c:extLst xmlns:c15="http://schemas.microsoft.com/office/drawing/2012/chart">
                      <c:ext xmlns:c15="http://schemas.microsoft.com/office/drawing/2012/chart" uri="{02D57815-91ED-43cb-92C2-25804820EDAC}">
                        <c15:formulaRef>
                          <c15:sqref>'2021'!$V$1</c15:sqref>
                        </c15:formulaRef>
                      </c:ext>
                    </c:extLst>
                    <c:strCache>
                      <c:ptCount val="1"/>
                      <c:pt idx="0">
                        <c:v>UNDO</c:v>
                      </c:pt>
                    </c:strCache>
                  </c:strRef>
                </c:tx>
                <c:spPr>
                  <a:solidFill>
                    <a:schemeClr val="accent4">
                      <a:lumMod val="70000"/>
                      <a:lumOff val="3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'2021'!$V$154:$V$183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14-A702-496A-AA5B-F0371C4F58C2}"/>
                  </c:ext>
                </c:extLst>
              </c15:ser>
            </c15:filteredBarSeries>
          </c:ext>
        </c:extLst>
      </c:barChart>
      <c:dateAx>
        <c:axId val="441153816"/>
        <c:scaling>
          <c:orientation val="minMax"/>
        </c:scaling>
        <c:delete val="0"/>
        <c:axPos val="b"/>
        <c:title>
          <c:tx>
            <c:rich>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r>
                  <a:rPr lang="en-US" sz="1200"/>
                  <a:t>Day</a:t>
                </a:r>
              </a:p>
            </c:rich>
          </c:tx>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title>
        <c:numFmt formatCode="d" sourceLinked="0"/>
        <c:majorTickMark val="none"/>
        <c:minorTickMark val="out"/>
        <c:tickLblPos val="nextTo"/>
        <c:spPr>
          <a:noFill/>
          <a:ln w="6350" cap="flat" cmpd="sng" algn="ctr">
            <a:solidFill>
              <a:schemeClr val="dk1"/>
            </a:solidFill>
            <a:prstDash val="solid"/>
            <a:miter lim="800000"/>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441153032"/>
        <c:crosses val="autoZero"/>
        <c:auto val="1"/>
        <c:lblOffset val="100"/>
        <c:baseTimeUnit val="days"/>
        <c:majorUnit val="1"/>
      </c:dateAx>
      <c:valAx>
        <c:axId val="441153032"/>
        <c:scaling>
          <c:orientation val="minMax"/>
        </c:scaling>
        <c:delete val="0"/>
        <c:axPos val="l"/>
        <c:title>
          <c:tx>
            <c:rich>
              <a:bodyPr rot="-54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r>
                  <a:rPr lang="en-US" sz="1200"/>
                  <a:t>Number of individuals</a:t>
                </a:r>
              </a:p>
            </c:rich>
          </c:tx>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title>
        <c:numFmt formatCode="General" sourceLinked="1"/>
        <c:majorTickMark val="out"/>
        <c:minorTickMark val="none"/>
        <c:tickLblPos val="nextTo"/>
        <c:spPr>
          <a:noFill/>
          <a:ln w="6350" cap="flat" cmpd="sng" algn="ctr">
            <a:solidFill>
              <a:schemeClr val="dk1"/>
            </a:solidFill>
            <a:prstDash val="solid"/>
            <a:miter lim="800000"/>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44115381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0.88334</cdr:x>
      <cdr:y>0.27324</cdr:y>
    </cdr:from>
    <cdr:to>
      <cdr:x>0.99694</cdr:x>
      <cdr:y>0.38751</cdr:y>
    </cdr:to>
    <cdr:sp macro="" textlink="">
      <cdr:nvSpPr>
        <cdr:cNvPr id="2" name="TextBox 1"/>
        <cdr:cNvSpPr txBox="1"/>
      </cdr:nvSpPr>
      <cdr:spPr>
        <a:xfrm xmlns:a="http://schemas.openxmlformats.org/drawingml/2006/main">
          <a:off x="5387816" y="783327"/>
          <a:ext cx="692890" cy="32759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200"/>
            <a:t>Species</a:t>
          </a:r>
          <a:endParaRPr lang="en-US"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55EEC-9E35-466D-8A23-71014687F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2744</Words>
  <Characters>15642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SFI Monthly Report June 2021</vt:lpstr>
    </vt:vector>
  </TitlesOfParts>
  <Company>PRBO</Company>
  <LinksUpToDate>false</LinksUpToDate>
  <CharactersWithSpaces>18350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SFI Monthly Report June 2021</dc:title>
  <dc:subject/>
  <dc:creator>Amanda Spears</dc:creator>
  <cp:lastModifiedBy>Clevenstine, Alyssa J</cp:lastModifiedBy>
  <cp:revision>2</cp:revision>
  <cp:lastPrinted>2018-05-08T15:53:00Z</cp:lastPrinted>
  <dcterms:created xsi:type="dcterms:W3CDTF">2021-07-13T23:59:00Z</dcterms:created>
  <dcterms:modified xsi:type="dcterms:W3CDTF">2021-07-13T23:59:00Z</dcterms:modified>
</cp:coreProperties>
</file>